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FCDFE" w14:textId="3B386987" w:rsidR="0044676F" w:rsidRPr="00FB5A8F" w:rsidRDefault="001D1E4A" w:rsidP="0044676F">
      <w:pPr>
        <w:jc w:val="center"/>
        <w:rPr>
          <w:rFonts w:ascii="Calibri" w:hAnsi="Calibri"/>
          <w:b/>
          <w:sz w:val="36"/>
          <w:szCs w:val="36"/>
        </w:rPr>
      </w:pPr>
      <w:r>
        <w:rPr>
          <w:rFonts w:ascii="Calibri" w:hAnsi="Calibri"/>
          <w:b/>
          <w:sz w:val="36"/>
          <w:szCs w:val="36"/>
        </w:rPr>
        <w:t>Kupní smlouva</w:t>
      </w:r>
      <w:r w:rsidR="00097CB3">
        <w:rPr>
          <w:rFonts w:ascii="Calibri" w:hAnsi="Calibri"/>
          <w:b/>
          <w:sz w:val="36"/>
          <w:szCs w:val="36"/>
        </w:rPr>
        <w:t xml:space="preserve"> na dodávku </w:t>
      </w:r>
      <w:r w:rsidR="00CC6CAB">
        <w:rPr>
          <w:rFonts w:ascii="Calibri" w:hAnsi="Calibri"/>
          <w:b/>
          <w:sz w:val="36"/>
          <w:szCs w:val="36"/>
        </w:rPr>
        <w:t xml:space="preserve">kloubových nízkopodlažních </w:t>
      </w:r>
      <w:r w:rsidR="002563D7">
        <w:rPr>
          <w:rFonts w:ascii="Calibri" w:hAnsi="Calibri"/>
          <w:b/>
          <w:sz w:val="36"/>
          <w:szCs w:val="36"/>
        </w:rPr>
        <w:t>auto</w:t>
      </w:r>
      <w:r w:rsidR="00740475">
        <w:rPr>
          <w:rFonts w:ascii="Calibri" w:hAnsi="Calibri"/>
          <w:b/>
          <w:sz w:val="36"/>
          <w:szCs w:val="36"/>
        </w:rPr>
        <w:t>b</w:t>
      </w:r>
      <w:r w:rsidR="00A331C4">
        <w:rPr>
          <w:rFonts w:ascii="Calibri" w:hAnsi="Calibri"/>
          <w:b/>
          <w:sz w:val="36"/>
          <w:szCs w:val="36"/>
        </w:rPr>
        <w:t>usů</w:t>
      </w:r>
    </w:p>
    <w:p w14:paraId="5E0E7039" w14:textId="77777777" w:rsidR="0044676F" w:rsidRPr="00FB5A8F" w:rsidRDefault="0044676F" w:rsidP="0044676F">
      <w:pPr>
        <w:spacing w:before="60"/>
        <w:jc w:val="center"/>
        <w:rPr>
          <w:rFonts w:ascii="Calibri" w:hAnsi="Calibri" w:cs="Arial"/>
          <w:sz w:val="22"/>
          <w:szCs w:val="22"/>
        </w:rPr>
      </w:pPr>
      <w:r w:rsidRPr="00FB5A8F">
        <w:rPr>
          <w:rFonts w:ascii="Calibri" w:hAnsi="Calibri" w:cs="Arial"/>
          <w:sz w:val="22"/>
          <w:szCs w:val="22"/>
        </w:rPr>
        <w:t xml:space="preserve">uzavřená podle § </w:t>
      </w:r>
      <w:r w:rsidR="003F2D7E">
        <w:rPr>
          <w:rFonts w:ascii="Calibri" w:hAnsi="Calibri" w:cs="Arial"/>
          <w:sz w:val="22"/>
          <w:szCs w:val="22"/>
        </w:rPr>
        <w:t xml:space="preserve">2079 a </w:t>
      </w:r>
      <w:r w:rsidRPr="00FB5A8F">
        <w:rPr>
          <w:rFonts w:ascii="Calibri" w:hAnsi="Calibri" w:cs="Arial"/>
          <w:sz w:val="22"/>
          <w:szCs w:val="22"/>
        </w:rPr>
        <w:t xml:space="preserve">násl. zákona č. </w:t>
      </w:r>
      <w:r w:rsidR="003F2D7E">
        <w:rPr>
          <w:rFonts w:ascii="Calibri" w:hAnsi="Calibri" w:cs="Arial"/>
          <w:sz w:val="22"/>
          <w:szCs w:val="22"/>
        </w:rPr>
        <w:t>89</w:t>
      </w:r>
      <w:r w:rsidRPr="00FB5A8F">
        <w:rPr>
          <w:rFonts w:ascii="Calibri" w:hAnsi="Calibri" w:cs="Arial"/>
          <w:sz w:val="22"/>
          <w:szCs w:val="22"/>
        </w:rPr>
        <w:t>/</w:t>
      </w:r>
      <w:r w:rsidR="003F2D7E">
        <w:rPr>
          <w:rFonts w:ascii="Calibri" w:hAnsi="Calibri" w:cs="Arial"/>
          <w:sz w:val="22"/>
          <w:szCs w:val="22"/>
        </w:rPr>
        <w:t>2012</w:t>
      </w:r>
      <w:r w:rsidRPr="00FB5A8F">
        <w:rPr>
          <w:rFonts w:ascii="Calibri" w:hAnsi="Calibri" w:cs="Arial"/>
          <w:sz w:val="22"/>
          <w:szCs w:val="22"/>
        </w:rPr>
        <w:t xml:space="preserve"> Sb., ob</w:t>
      </w:r>
      <w:r w:rsidR="003F2D7E">
        <w:rPr>
          <w:rFonts w:ascii="Calibri" w:hAnsi="Calibri" w:cs="Arial"/>
          <w:sz w:val="22"/>
          <w:szCs w:val="22"/>
        </w:rPr>
        <w:t>čanské</w:t>
      </w:r>
      <w:r w:rsidRPr="00FB5A8F">
        <w:rPr>
          <w:rFonts w:ascii="Calibri" w:hAnsi="Calibri" w:cs="Arial"/>
          <w:sz w:val="22"/>
          <w:szCs w:val="22"/>
        </w:rPr>
        <w:t xml:space="preserve">ho zákoníku, </w:t>
      </w:r>
      <w:r w:rsidR="003F2D7E">
        <w:rPr>
          <w:rFonts w:ascii="Calibri" w:hAnsi="Calibri" w:cs="Arial"/>
          <w:sz w:val="22"/>
          <w:szCs w:val="22"/>
        </w:rPr>
        <w:t>ve znění pozdějších předpisů</w:t>
      </w:r>
    </w:p>
    <w:p w14:paraId="6AF42A93" w14:textId="77777777" w:rsidR="0044676F" w:rsidRPr="00FB5A8F" w:rsidRDefault="0044676F" w:rsidP="0044676F">
      <w:pPr>
        <w:jc w:val="center"/>
        <w:rPr>
          <w:rFonts w:ascii="Calibri" w:hAnsi="Calibri" w:cs="Arial"/>
          <w:sz w:val="22"/>
          <w:szCs w:val="22"/>
        </w:rPr>
      </w:pPr>
    </w:p>
    <w:p w14:paraId="34122A83" w14:textId="17408218" w:rsidR="0044676F" w:rsidRPr="00FB5A8F" w:rsidRDefault="0044676F" w:rsidP="0044676F">
      <w:pPr>
        <w:tabs>
          <w:tab w:val="left" w:pos="3105"/>
          <w:tab w:val="center" w:pos="4536"/>
        </w:tabs>
        <w:rPr>
          <w:rFonts w:ascii="Calibri" w:hAnsi="Calibri" w:cs="Arial"/>
          <w:sz w:val="22"/>
          <w:szCs w:val="22"/>
        </w:rPr>
      </w:pPr>
      <w:r w:rsidRPr="00FB5A8F">
        <w:rPr>
          <w:rFonts w:ascii="Calibri" w:hAnsi="Calibri" w:cs="Arial"/>
          <w:sz w:val="22"/>
          <w:szCs w:val="22"/>
        </w:rPr>
        <w:tab/>
      </w:r>
      <w:r w:rsidR="00A5239B">
        <w:rPr>
          <w:rFonts w:ascii="Calibri" w:hAnsi="Calibri" w:cs="Arial"/>
          <w:sz w:val="22"/>
          <w:szCs w:val="22"/>
        </w:rPr>
        <w:t xml:space="preserve">  </w:t>
      </w:r>
      <w:r w:rsidRPr="00FB5A8F">
        <w:rPr>
          <w:rFonts w:ascii="Calibri" w:hAnsi="Calibri" w:cs="Arial"/>
          <w:sz w:val="22"/>
          <w:szCs w:val="22"/>
        </w:rPr>
        <w:t xml:space="preserve">číslo prodávajícího: </w:t>
      </w:r>
    </w:p>
    <w:p w14:paraId="37F5A6A7" w14:textId="235E3139" w:rsidR="0044676F" w:rsidRPr="00FB5A8F" w:rsidRDefault="0044676F" w:rsidP="0044676F">
      <w:pPr>
        <w:jc w:val="center"/>
        <w:rPr>
          <w:rFonts w:ascii="Calibri" w:hAnsi="Calibri" w:cs="Arial"/>
          <w:sz w:val="22"/>
          <w:szCs w:val="22"/>
        </w:rPr>
      </w:pPr>
      <w:r w:rsidRPr="006C67A9">
        <w:rPr>
          <w:rFonts w:ascii="Calibri" w:hAnsi="Calibri" w:cs="Arial"/>
          <w:sz w:val="22"/>
          <w:szCs w:val="22"/>
        </w:rPr>
        <w:t xml:space="preserve">číslo </w:t>
      </w:r>
      <w:r w:rsidRPr="00197D8E">
        <w:rPr>
          <w:rFonts w:ascii="Calibri" w:hAnsi="Calibri" w:cs="Arial"/>
          <w:sz w:val="22"/>
          <w:szCs w:val="22"/>
        </w:rPr>
        <w:t xml:space="preserve">kupujícího: </w:t>
      </w:r>
      <w:r w:rsidR="001D1E4A">
        <w:rPr>
          <w:rFonts w:ascii="Calibri" w:hAnsi="Calibri" w:cs="Arial"/>
          <w:sz w:val="22"/>
          <w:szCs w:val="22"/>
        </w:rPr>
        <w:t>25</w:t>
      </w:r>
      <w:r w:rsidRPr="00197D8E">
        <w:rPr>
          <w:rFonts w:ascii="Calibri" w:hAnsi="Calibri" w:cs="Arial"/>
          <w:sz w:val="22"/>
          <w:szCs w:val="22"/>
        </w:rPr>
        <w:t>/</w:t>
      </w:r>
      <w:r w:rsidR="002563D7">
        <w:rPr>
          <w:rFonts w:ascii="Calibri" w:hAnsi="Calibri" w:cs="Arial"/>
          <w:sz w:val="22"/>
          <w:szCs w:val="22"/>
        </w:rPr>
        <w:t>426</w:t>
      </w:r>
      <w:r w:rsidRPr="00197D8E">
        <w:rPr>
          <w:rFonts w:ascii="Calibri" w:hAnsi="Calibri" w:cs="Arial"/>
          <w:sz w:val="22"/>
          <w:szCs w:val="22"/>
        </w:rPr>
        <w:t>/5010</w:t>
      </w:r>
    </w:p>
    <w:p w14:paraId="66071DF2" w14:textId="77777777" w:rsidR="0044676F" w:rsidRPr="00FB5A8F" w:rsidRDefault="0044676F" w:rsidP="0044676F">
      <w:pPr>
        <w:outlineLvl w:val="0"/>
        <w:rPr>
          <w:rFonts w:ascii="Calibri" w:hAnsi="Calibri" w:cs="Arial"/>
          <w:b/>
          <w:bCs/>
          <w:sz w:val="22"/>
          <w:szCs w:val="22"/>
        </w:rPr>
      </w:pPr>
    </w:p>
    <w:p w14:paraId="3A14BF7B" w14:textId="77777777" w:rsidR="0044676F" w:rsidRPr="00FB5A8F" w:rsidRDefault="0044676F" w:rsidP="0044676F">
      <w:pPr>
        <w:outlineLvl w:val="0"/>
        <w:rPr>
          <w:rFonts w:ascii="Calibri" w:hAnsi="Calibri" w:cs="Arial"/>
          <w:b/>
          <w:bCs/>
          <w:sz w:val="22"/>
          <w:szCs w:val="22"/>
        </w:rPr>
      </w:pPr>
      <w:r w:rsidRPr="00FB5A8F">
        <w:rPr>
          <w:rFonts w:ascii="Calibri" w:hAnsi="Calibri" w:cs="Arial"/>
          <w:b/>
          <w:bCs/>
          <w:sz w:val="22"/>
          <w:szCs w:val="22"/>
        </w:rPr>
        <w:t xml:space="preserve">                                                         I. Smluvní strany:</w:t>
      </w:r>
      <w:r w:rsidR="00B97607">
        <w:rPr>
          <w:rFonts w:ascii="Calibri" w:hAnsi="Calibri" w:cs="Arial"/>
          <w:b/>
          <w:bCs/>
          <w:sz w:val="22"/>
          <w:szCs w:val="22"/>
        </w:rPr>
        <w:t xml:space="preserve">      </w:t>
      </w:r>
    </w:p>
    <w:p w14:paraId="4902A11B" w14:textId="77777777" w:rsidR="0044676F" w:rsidRPr="00FB5A8F" w:rsidRDefault="0044676F" w:rsidP="0044676F">
      <w:pPr>
        <w:rPr>
          <w:rFonts w:ascii="Calibri" w:hAnsi="Calibri" w:cs="Arial"/>
          <w:b/>
          <w:bCs/>
          <w:sz w:val="22"/>
          <w:szCs w:val="22"/>
        </w:rPr>
      </w:pPr>
    </w:p>
    <w:p w14:paraId="04EB7755" w14:textId="77777777" w:rsidR="0044676F" w:rsidRPr="00FB5A8F" w:rsidRDefault="0044676F" w:rsidP="0044676F">
      <w:pPr>
        <w:outlineLvl w:val="0"/>
        <w:rPr>
          <w:rFonts w:ascii="Calibri" w:hAnsi="Calibri" w:cs="Arial"/>
          <w:b/>
          <w:bCs/>
          <w:sz w:val="22"/>
          <w:szCs w:val="22"/>
        </w:rPr>
      </w:pPr>
      <w:r w:rsidRPr="00FB5A8F">
        <w:rPr>
          <w:rFonts w:ascii="Calibri" w:hAnsi="Calibri" w:cs="Arial"/>
          <w:b/>
          <w:sz w:val="22"/>
          <w:szCs w:val="22"/>
        </w:rPr>
        <w:t>Prodávající:</w:t>
      </w:r>
    </w:p>
    <w:p w14:paraId="584DA848" w14:textId="77777777" w:rsidR="0044676F" w:rsidRPr="00FB5A8F" w:rsidRDefault="0044676F" w:rsidP="0044676F">
      <w:pPr>
        <w:rPr>
          <w:rFonts w:ascii="Calibri" w:hAnsi="Calibri" w:cs="Arial"/>
          <w:sz w:val="22"/>
          <w:szCs w:val="22"/>
        </w:rPr>
      </w:pPr>
    </w:p>
    <w:p w14:paraId="363DB909" w14:textId="2BA2F618" w:rsidR="0044676F" w:rsidRPr="00FB5A8F" w:rsidRDefault="0044676F" w:rsidP="0044676F">
      <w:pPr>
        <w:outlineLvl w:val="0"/>
        <w:rPr>
          <w:rFonts w:ascii="Calibri" w:hAnsi="Calibri" w:cs="Arial"/>
          <w:b/>
          <w:sz w:val="22"/>
          <w:szCs w:val="22"/>
        </w:rPr>
      </w:pPr>
      <w:r w:rsidRPr="00FB5A8F">
        <w:rPr>
          <w:rFonts w:ascii="Calibri" w:hAnsi="Calibri" w:cs="Arial"/>
          <w:sz w:val="22"/>
          <w:szCs w:val="22"/>
        </w:rPr>
        <w:t>Společnost:</w:t>
      </w:r>
      <w:r w:rsidRPr="00FB5A8F">
        <w:rPr>
          <w:rFonts w:ascii="Calibri" w:hAnsi="Calibri" w:cs="Arial"/>
          <w:sz w:val="22"/>
          <w:szCs w:val="22"/>
        </w:rPr>
        <w:tab/>
      </w:r>
      <w:r w:rsidR="002563D7" w:rsidRPr="002563D7">
        <w:rPr>
          <w:rFonts w:ascii="Calibri" w:hAnsi="Calibri" w:cs="Arial"/>
          <w:b/>
          <w:bCs/>
          <w:sz w:val="22"/>
          <w:szCs w:val="22"/>
          <w:highlight w:val="yellow"/>
        </w:rPr>
        <w:t>xxxxxxxxxxxx</w:t>
      </w:r>
    </w:p>
    <w:p w14:paraId="78F050CD" w14:textId="654AD5F2" w:rsidR="0044676F" w:rsidRPr="00FB5A8F" w:rsidRDefault="0044676F" w:rsidP="0044676F">
      <w:pPr>
        <w:rPr>
          <w:rFonts w:ascii="Calibri" w:hAnsi="Calibri" w:cs="Arial"/>
          <w:sz w:val="22"/>
          <w:szCs w:val="22"/>
        </w:rPr>
      </w:pPr>
      <w:r w:rsidRPr="00FB5A8F">
        <w:rPr>
          <w:rFonts w:ascii="Calibri" w:hAnsi="Calibri" w:cs="Arial"/>
          <w:sz w:val="22"/>
          <w:szCs w:val="22"/>
        </w:rPr>
        <w:t>Sídlo:</w:t>
      </w:r>
      <w:r w:rsidRPr="00FB5A8F">
        <w:rPr>
          <w:rFonts w:ascii="Calibri" w:hAnsi="Calibri" w:cs="Arial"/>
          <w:sz w:val="22"/>
          <w:szCs w:val="22"/>
        </w:rPr>
        <w:tab/>
      </w:r>
      <w:r w:rsidRPr="00FB5A8F">
        <w:rPr>
          <w:rFonts w:ascii="Calibri" w:hAnsi="Calibri" w:cs="Arial"/>
          <w:sz w:val="22"/>
          <w:szCs w:val="22"/>
        </w:rPr>
        <w:tab/>
      </w:r>
      <w:r w:rsidR="002563D7" w:rsidRPr="002563D7">
        <w:rPr>
          <w:rFonts w:ascii="Calibri" w:hAnsi="Calibri" w:cs="Arial"/>
          <w:b/>
          <w:bCs/>
          <w:sz w:val="22"/>
          <w:szCs w:val="22"/>
          <w:highlight w:val="yellow"/>
        </w:rPr>
        <w:t>xxxxxxxxxxxx</w:t>
      </w:r>
    </w:p>
    <w:p w14:paraId="3658D411" w14:textId="55A65FEC" w:rsidR="0044676F" w:rsidRPr="00FB5A8F" w:rsidRDefault="0044676F" w:rsidP="0044676F">
      <w:pPr>
        <w:ind w:left="1440" w:hanging="1440"/>
        <w:rPr>
          <w:rFonts w:ascii="Calibri" w:hAnsi="Calibri" w:cs="Arial"/>
          <w:sz w:val="22"/>
          <w:szCs w:val="22"/>
        </w:rPr>
      </w:pPr>
      <w:r w:rsidRPr="00FB5A8F">
        <w:rPr>
          <w:rFonts w:ascii="Calibri" w:hAnsi="Calibri" w:cs="Arial"/>
          <w:sz w:val="22"/>
          <w:szCs w:val="22"/>
        </w:rPr>
        <w:t xml:space="preserve">Zapsána:       </w:t>
      </w:r>
      <w:r w:rsidR="007D0E69">
        <w:rPr>
          <w:rFonts w:ascii="Calibri" w:hAnsi="Calibri" w:cs="Arial"/>
          <w:sz w:val="22"/>
          <w:szCs w:val="22"/>
        </w:rPr>
        <w:t xml:space="preserve">     </w:t>
      </w:r>
      <w:r w:rsidRPr="00FB5A8F">
        <w:rPr>
          <w:rFonts w:ascii="Calibri" w:hAnsi="Calibri" w:cs="Arial"/>
          <w:sz w:val="22"/>
          <w:szCs w:val="22"/>
        </w:rPr>
        <w:t xml:space="preserve">  v obchodním rejstříku vedeném Krajským soudem </w:t>
      </w:r>
      <w:r w:rsidR="007D0E69">
        <w:rPr>
          <w:rFonts w:ascii="Calibri" w:hAnsi="Calibri" w:cs="Arial"/>
          <w:sz w:val="22"/>
          <w:szCs w:val="22"/>
        </w:rPr>
        <w:t>v </w:t>
      </w:r>
      <w:r w:rsidR="002563D7" w:rsidRPr="002563D7">
        <w:rPr>
          <w:rFonts w:ascii="Calibri" w:hAnsi="Calibri" w:cs="Arial"/>
          <w:b/>
          <w:bCs/>
          <w:sz w:val="22"/>
          <w:szCs w:val="22"/>
          <w:highlight w:val="yellow"/>
        </w:rPr>
        <w:t>xxxxxxxxxxxx</w:t>
      </w:r>
      <w:r w:rsidR="007D0E69">
        <w:rPr>
          <w:rFonts w:ascii="Calibri" w:hAnsi="Calibri" w:cs="Arial"/>
          <w:sz w:val="22"/>
          <w:szCs w:val="22"/>
        </w:rPr>
        <w:t xml:space="preserve">, oddíl </w:t>
      </w:r>
      <w:r w:rsidR="002563D7" w:rsidRPr="002563D7">
        <w:rPr>
          <w:rFonts w:ascii="Calibri" w:hAnsi="Calibri" w:cs="Arial"/>
          <w:b/>
          <w:bCs/>
          <w:sz w:val="22"/>
          <w:szCs w:val="22"/>
          <w:highlight w:val="yellow"/>
        </w:rPr>
        <w:t>xx</w:t>
      </w:r>
      <w:r w:rsidR="007D0E69">
        <w:rPr>
          <w:rFonts w:ascii="Calibri" w:hAnsi="Calibri" w:cs="Arial"/>
          <w:sz w:val="22"/>
          <w:szCs w:val="22"/>
        </w:rPr>
        <w:t>,</w:t>
      </w:r>
      <w:r w:rsidRPr="00FB5A8F">
        <w:rPr>
          <w:rFonts w:ascii="Calibri" w:hAnsi="Calibri" w:cs="Arial"/>
          <w:sz w:val="22"/>
          <w:szCs w:val="22"/>
        </w:rPr>
        <w:t xml:space="preserve"> číslo vložky </w:t>
      </w:r>
      <w:r w:rsidR="002563D7" w:rsidRPr="002563D7">
        <w:rPr>
          <w:rFonts w:ascii="Calibri" w:hAnsi="Calibri" w:cs="Arial"/>
          <w:b/>
          <w:bCs/>
          <w:sz w:val="22"/>
          <w:szCs w:val="22"/>
          <w:highlight w:val="yellow"/>
        </w:rPr>
        <w:t>xxxx</w:t>
      </w:r>
    </w:p>
    <w:p w14:paraId="50D3E814" w14:textId="6ED4819F" w:rsidR="007D0E69" w:rsidRPr="007D0E69" w:rsidRDefault="0044676F" w:rsidP="007D0E69">
      <w:pPr>
        <w:rPr>
          <w:rFonts w:ascii="Calibri" w:hAnsi="Calibri" w:cs="Arial"/>
          <w:sz w:val="22"/>
          <w:szCs w:val="22"/>
        </w:rPr>
      </w:pPr>
      <w:r w:rsidRPr="00FB5A8F">
        <w:rPr>
          <w:rFonts w:ascii="Calibri" w:hAnsi="Calibri" w:cs="Arial"/>
          <w:sz w:val="22"/>
          <w:szCs w:val="22"/>
        </w:rPr>
        <w:t>Zastoupena/jednající:</w:t>
      </w:r>
      <w:r w:rsidR="007D0E69">
        <w:rPr>
          <w:rFonts w:ascii="Calibri" w:hAnsi="Calibri" w:cs="Arial"/>
          <w:sz w:val="22"/>
          <w:szCs w:val="22"/>
        </w:rPr>
        <w:t xml:space="preserve"> </w:t>
      </w:r>
      <w:r w:rsidR="002563D7" w:rsidRPr="002563D7">
        <w:rPr>
          <w:rFonts w:ascii="Calibri" w:hAnsi="Calibri" w:cs="Arial"/>
          <w:b/>
          <w:bCs/>
          <w:sz w:val="22"/>
          <w:szCs w:val="22"/>
          <w:highlight w:val="yellow"/>
        </w:rPr>
        <w:t>xxxxxxxxxxxx</w:t>
      </w:r>
    </w:p>
    <w:p w14:paraId="219694F6" w14:textId="3927D399" w:rsidR="0044676F" w:rsidRPr="007D0E69" w:rsidRDefault="001279E8" w:rsidP="002563D7">
      <w:pPr>
        <w:rPr>
          <w:rFonts w:ascii="Calibri" w:hAnsi="Calibri" w:cs="Arial"/>
          <w:i/>
          <w:sz w:val="22"/>
          <w:szCs w:val="22"/>
        </w:rPr>
      </w:pPr>
      <w:r>
        <w:rPr>
          <w:rFonts w:ascii="Calibri" w:hAnsi="Calibri" w:cs="Arial"/>
          <w:sz w:val="22"/>
          <w:szCs w:val="22"/>
        </w:rPr>
        <w:t>Osoby</w:t>
      </w:r>
      <w:r w:rsidR="0044676F" w:rsidRPr="00FB5A8F">
        <w:rPr>
          <w:rFonts w:ascii="Calibri" w:hAnsi="Calibri" w:cs="Arial"/>
          <w:sz w:val="22"/>
          <w:szCs w:val="22"/>
        </w:rPr>
        <w:t xml:space="preserve"> zmocněné k jednání ve </w:t>
      </w:r>
      <w:r w:rsidR="00D22F54">
        <w:rPr>
          <w:rFonts w:ascii="Calibri" w:hAnsi="Calibri" w:cs="Arial"/>
          <w:sz w:val="22"/>
          <w:szCs w:val="22"/>
        </w:rPr>
        <w:t>věcech smluvních</w:t>
      </w:r>
      <w:r>
        <w:rPr>
          <w:rFonts w:ascii="Calibri" w:hAnsi="Calibri" w:cs="Arial"/>
          <w:sz w:val="22"/>
          <w:szCs w:val="22"/>
        </w:rPr>
        <w:t>:</w:t>
      </w:r>
      <w:r w:rsidR="007D0E69">
        <w:rPr>
          <w:rFonts w:ascii="Calibri" w:hAnsi="Calibri" w:cs="Arial"/>
          <w:sz w:val="22"/>
          <w:szCs w:val="22"/>
        </w:rPr>
        <w:t xml:space="preserve"> </w:t>
      </w:r>
      <w:r w:rsidR="002563D7" w:rsidRPr="002563D7">
        <w:rPr>
          <w:rFonts w:ascii="Calibri" w:hAnsi="Calibri" w:cs="Arial"/>
          <w:b/>
          <w:bCs/>
          <w:sz w:val="22"/>
          <w:szCs w:val="22"/>
          <w:highlight w:val="yellow"/>
        </w:rPr>
        <w:t>xxxxxxxxxxxx</w:t>
      </w:r>
    </w:p>
    <w:p w14:paraId="4E79EF3A" w14:textId="7C3045B4" w:rsidR="0044676F" w:rsidRPr="00FB5A8F" w:rsidRDefault="00D22F54" w:rsidP="002563D7">
      <w:pPr>
        <w:rPr>
          <w:rFonts w:ascii="Calibri" w:hAnsi="Calibri" w:cs="Arial"/>
          <w:sz w:val="20"/>
        </w:rPr>
      </w:pPr>
      <w:r>
        <w:rPr>
          <w:rFonts w:ascii="Calibri" w:hAnsi="Calibri" w:cs="Arial"/>
          <w:sz w:val="22"/>
          <w:szCs w:val="22"/>
        </w:rPr>
        <w:t>Osoby zmocněná k jednání ve věcech technických:</w:t>
      </w:r>
      <w:r w:rsidR="001279E8">
        <w:rPr>
          <w:rFonts w:ascii="Calibri" w:hAnsi="Calibri" w:cs="Arial"/>
          <w:sz w:val="22"/>
          <w:szCs w:val="22"/>
        </w:rPr>
        <w:t xml:space="preserve"> </w:t>
      </w:r>
      <w:r w:rsidR="002563D7" w:rsidRPr="002563D7">
        <w:rPr>
          <w:rFonts w:ascii="Calibri" w:hAnsi="Calibri" w:cs="Arial"/>
          <w:b/>
          <w:bCs/>
          <w:sz w:val="22"/>
          <w:szCs w:val="22"/>
          <w:highlight w:val="yellow"/>
        </w:rPr>
        <w:t>xxxxxxxxxxxx</w:t>
      </w:r>
    </w:p>
    <w:p w14:paraId="36DB5A50" w14:textId="05BE6ED5" w:rsidR="0044676F" w:rsidRPr="00FB5A8F" w:rsidRDefault="0044676F" w:rsidP="0044676F">
      <w:pPr>
        <w:rPr>
          <w:rFonts w:ascii="Calibri" w:hAnsi="Calibri" w:cs="Arial"/>
          <w:sz w:val="22"/>
          <w:szCs w:val="22"/>
        </w:rPr>
      </w:pPr>
      <w:r w:rsidRPr="00FB5A8F">
        <w:rPr>
          <w:rFonts w:ascii="Calibri" w:hAnsi="Calibri" w:cs="Arial"/>
          <w:sz w:val="22"/>
          <w:szCs w:val="22"/>
        </w:rPr>
        <w:t>IČ</w:t>
      </w:r>
      <w:r w:rsidR="00A64DAD">
        <w:rPr>
          <w:rFonts w:ascii="Calibri" w:hAnsi="Calibri" w:cs="Arial"/>
          <w:sz w:val="22"/>
          <w:szCs w:val="22"/>
        </w:rPr>
        <w:t>O</w:t>
      </w:r>
      <w:r w:rsidRPr="00FB5A8F">
        <w:rPr>
          <w:rFonts w:ascii="Calibri" w:hAnsi="Calibri" w:cs="Arial"/>
          <w:sz w:val="22"/>
          <w:szCs w:val="22"/>
        </w:rPr>
        <w:t>:</w:t>
      </w:r>
      <w:r w:rsidRPr="00FB5A8F">
        <w:rPr>
          <w:rFonts w:ascii="Calibri" w:hAnsi="Calibri" w:cs="Arial"/>
          <w:sz w:val="22"/>
          <w:szCs w:val="22"/>
        </w:rPr>
        <w:tab/>
      </w:r>
      <w:r w:rsidRPr="00FB5A8F">
        <w:rPr>
          <w:rFonts w:ascii="Calibri" w:hAnsi="Calibri" w:cs="Arial"/>
          <w:sz w:val="22"/>
          <w:szCs w:val="22"/>
        </w:rPr>
        <w:tab/>
      </w:r>
      <w:r w:rsidR="002563D7" w:rsidRPr="002563D7">
        <w:rPr>
          <w:rFonts w:ascii="Calibri" w:hAnsi="Calibri" w:cs="Arial"/>
          <w:b/>
          <w:bCs/>
          <w:sz w:val="22"/>
          <w:szCs w:val="22"/>
          <w:highlight w:val="yellow"/>
        </w:rPr>
        <w:t>xxxxxxxxxxxx</w:t>
      </w:r>
    </w:p>
    <w:p w14:paraId="18248B87" w14:textId="44581554" w:rsidR="0044676F" w:rsidRPr="00FB5A8F" w:rsidRDefault="0044676F" w:rsidP="0044676F">
      <w:pPr>
        <w:rPr>
          <w:rFonts w:ascii="Calibri" w:hAnsi="Calibri" w:cs="Arial"/>
          <w:sz w:val="22"/>
          <w:szCs w:val="22"/>
        </w:rPr>
      </w:pPr>
      <w:r w:rsidRPr="00FB5A8F">
        <w:rPr>
          <w:rFonts w:ascii="Calibri" w:hAnsi="Calibri" w:cs="Arial"/>
          <w:sz w:val="22"/>
          <w:szCs w:val="22"/>
        </w:rPr>
        <w:t>DIČ:</w:t>
      </w:r>
      <w:r w:rsidRPr="00FB5A8F">
        <w:rPr>
          <w:rFonts w:ascii="Calibri" w:hAnsi="Calibri" w:cs="Arial"/>
          <w:sz w:val="22"/>
          <w:szCs w:val="22"/>
        </w:rPr>
        <w:tab/>
      </w:r>
      <w:r w:rsidRPr="00FB5A8F">
        <w:rPr>
          <w:rFonts w:ascii="Calibri" w:hAnsi="Calibri" w:cs="Arial"/>
          <w:sz w:val="22"/>
          <w:szCs w:val="22"/>
        </w:rPr>
        <w:tab/>
      </w:r>
      <w:r w:rsidR="002563D7" w:rsidRPr="002563D7">
        <w:rPr>
          <w:rFonts w:ascii="Calibri" w:hAnsi="Calibri" w:cs="Arial"/>
          <w:b/>
          <w:bCs/>
          <w:sz w:val="22"/>
          <w:szCs w:val="22"/>
          <w:highlight w:val="yellow"/>
        </w:rPr>
        <w:t>xxxxxxxxxxxx</w:t>
      </w:r>
      <w:r w:rsidRPr="00FB5A8F">
        <w:rPr>
          <w:rFonts w:ascii="Calibri" w:hAnsi="Calibri" w:cs="Arial"/>
          <w:sz w:val="22"/>
          <w:szCs w:val="22"/>
        </w:rPr>
        <w:t xml:space="preserve"> (společnost je plátcem DPH)</w:t>
      </w:r>
    </w:p>
    <w:p w14:paraId="4D097310" w14:textId="13E6F5A6" w:rsidR="0044676F" w:rsidRPr="00F32C27" w:rsidRDefault="0044676F" w:rsidP="00F32C27">
      <w:pPr>
        <w:pStyle w:val="Default"/>
      </w:pPr>
      <w:r w:rsidRPr="00FB5A8F">
        <w:rPr>
          <w:rFonts w:cs="Arial"/>
          <w:sz w:val="22"/>
          <w:szCs w:val="22"/>
        </w:rPr>
        <w:t xml:space="preserve">Bankovní spojení: </w:t>
      </w:r>
      <w:r w:rsidR="002563D7" w:rsidRPr="002563D7">
        <w:rPr>
          <w:rFonts w:cs="Arial"/>
          <w:b/>
          <w:bCs/>
          <w:sz w:val="22"/>
          <w:szCs w:val="22"/>
          <w:highlight w:val="yellow"/>
        </w:rPr>
        <w:t>xxxxxxxxxxxx</w:t>
      </w:r>
    </w:p>
    <w:p w14:paraId="7E900F6A" w14:textId="77777777" w:rsidR="0044676F" w:rsidRPr="00FB5A8F" w:rsidRDefault="0044676F" w:rsidP="0044676F">
      <w:pPr>
        <w:rPr>
          <w:rFonts w:ascii="Calibri" w:hAnsi="Calibri" w:cs="Arial"/>
          <w:sz w:val="22"/>
          <w:szCs w:val="22"/>
        </w:rPr>
      </w:pPr>
      <w:r w:rsidRPr="00FB5A8F">
        <w:rPr>
          <w:rFonts w:ascii="Calibri" w:hAnsi="Calibri" w:cs="Arial"/>
          <w:sz w:val="22"/>
          <w:szCs w:val="22"/>
        </w:rPr>
        <w:t xml:space="preserve">(dále jen </w:t>
      </w:r>
      <w:r w:rsidRPr="00FB5A8F">
        <w:rPr>
          <w:rFonts w:ascii="Calibri" w:hAnsi="Calibri" w:cs="Arial"/>
          <w:i/>
          <w:sz w:val="22"/>
          <w:szCs w:val="22"/>
        </w:rPr>
        <w:t>„prodávající“</w:t>
      </w:r>
      <w:r w:rsidRPr="00FB5A8F">
        <w:rPr>
          <w:rFonts w:ascii="Calibri" w:hAnsi="Calibri" w:cs="Arial"/>
          <w:sz w:val="22"/>
          <w:szCs w:val="22"/>
        </w:rPr>
        <w:t xml:space="preserve">) </w:t>
      </w:r>
    </w:p>
    <w:p w14:paraId="77AC5735" w14:textId="77777777" w:rsidR="0044676F" w:rsidRPr="00FB5A8F" w:rsidRDefault="0044676F" w:rsidP="0044676F">
      <w:pPr>
        <w:rPr>
          <w:rFonts w:ascii="Calibri" w:hAnsi="Calibri" w:cs="Arial"/>
          <w:sz w:val="22"/>
          <w:szCs w:val="22"/>
        </w:rPr>
      </w:pPr>
    </w:p>
    <w:p w14:paraId="299A7647" w14:textId="77777777" w:rsidR="0044676F" w:rsidRPr="00FB5A8F" w:rsidRDefault="0044676F" w:rsidP="0044676F">
      <w:pPr>
        <w:rPr>
          <w:rFonts w:ascii="Calibri" w:hAnsi="Calibri" w:cs="Arial"/>
          <w:sz w:val="22"/>
          <w:szCs w:val="22"/>
        </w:rPr>
      </w:pPr>
      <w:r w:rsidRPr="00FB5A8F">
        <w:rPr>
          <w:rFonts w:ascii="Calibri" w:hAnsi="Calibri" w:cs="Arial"/>
          <w:sz w:val="22"/>
          <w:szCs w:val="22"/>
        </w:rPr>
        <w:t>a</w:t>
      </w:r>
    </w:p>
    <w:p w14:paraId="25B85C88" w14:textId="77777777" w:rsidR="0044676F" w:rsidRPr="00FB5A8F" w:rsidRDefault="0044676F" w:rsidP="0044676F">
      <w:pPr>
        <w:rPr>
          <w:rFonts w:ascii="Calibri" w:hAnsi="Calibri" w:cs="Arial"/>
          <w:sz w:val="22"/>
          <w:szCs w:val="22"/>
        </w:rPr>
      </w:pPr>
    </w:p>
    <w:p w14:paraId="2CC2A5F9" w14:textId="77777777" w:rsidR="0044676F" w:rsidRPr="00FB5A8F" w:rsidRDefault="0044676F" w:rsidP="0044676F">
      <w:pPr>
        <w:outlineLvl w:val="0"/>
        <w:rPr>
          <w:rFonts w:ascii="Calibri" w:hAnsi="Calibri" w:cs="Arial"/>
          <w:b/>
          <w:sz w:val="22"/>
          <w:szCs w:val="22"/>
        </w:rPr>
      </w:pPr>
      <w:r w:rsidRPr="00FB5A8F">
        <w:rPr>
          <w:rFonts w:ascii="Calibri" w:hAnsi="Calibri" w:cs="Arial"/>
          <w:b/>
          <w:sz w:val="22"/>
          <w:szCs w:val="22"/>
        </w:rPr>
        <w:t>Kupující:</w:t>
      </w:r>
      <w:r w:rsidRPr="00FB5A8F">
        <w:rPr>
          <w:rFonts w:ascii="Calibri" w:hAnsi="Calibri" w:cs="Arial"/>
          <w:b/>
          <w:sz w:val="22"/>
          <w:szCs w:val="22"/>
        </w:rPr>
        <w:tab/>
      </w:r>
    </w:p>
    <w:p w14:paraId="42660FC2" w14:textId="77777777" w:rsidR="0044676F" w:rsidRPr="00FB5A8F" w:rsidRDefault="0044676F" w:rsidP="0044676F">
      <w:pPr>
        <w:rPr>
          <w:rFonts w:ascii="Calibri" w:hAnsi="Calibri" w:cs="Arial"/>
          <w:sz w:val="22"/>
          <w:szCs w:val="22"/>
        </w:rPr>
      </w:pPr>
    </w:p>
    <w:p w14:paraId="60775832" w14:textId="77777777" w:rsidR="0044676F" w:rsidRPr="00FB5A8F" w:rsidRDefault="0044676F" w:rsidP="0044676F">
      <w:pPr>
        <w:outlineLvl w:val="0"/>
        <w:rPr>
          <w:rFonts w:ascii="Calibri" w:hAnsi="Calibri" w:cs="Arial"/>
          <w:b/>
          <w:sz w:val="22"/>
          <w:szCs w:val="22"/>
        </w:rPr>
      </w:pPr>
      <w:r w:rsidRPr="00FB5A8F">
        <w:rPr>
          <w:rFonts w:ascii="Calibri" w:hAnsi="Calibri" w:cs="Arial"/>
          <w:sz w:val="22"/>
          <w:szCs w:val="22"/>
        </w:rPr>
        <w:t>Společnost:</w:t>
      </w:r>
      <w:r w:rsidRPr="00FB5A8F">
        <w:rPr>
          <w:rFonts w:ascii="Calibri" w:hAnsi="Calibri" w:cs="Arial"/>
          <w:sz w:val="22"/>
          <w:szCs w:val="22"/>
        </w:rPr>
        <w:tab/>
      </w:r>
      <w:r w:rsidRPr="00FB5A8F">
        <w:rPr>
          <w:rFonts w:ascii="Calibri" w:hAnsi="Calibri" w:cs="Arial"/>
          <w:b/>
          <w:sz w:val="22"/>
          <w:szCs w:val="22"/>
        </w:rPr>
        <w:t>Dopravní podnik města Brna, a.s.</w:t>
      </w:r>
    </w:p>
    <w:p w14:paraId="5D7F6462" w14:textId="77777777" w:rsidR="0044676F" w:rsidRPr="00FB5A8F" w:rsidRDefault="0044676F" w:rsidP="0044676F">
      <w:pPr>
        <w:rPr>
          <w:rFonts w:ascii="Calibri" w:hAnsi="Calibri" w:cs="Arial"/>
          <w:sz w:val="22"/>
          <w:szCs w:val="22"/>
        </w:rPr>
      </w:pPr>
      <w:r w:rsidRPr="00FB5A8F">
        <w:rPr>
          <w:rFonts w:ascii="Calibri" w:hAnsi="Calibri" w:cs="Arial"/>
          <w:sz w:val="22"/>
          <w:szCs w:val="22"/>
        </w:rPr>
        <w:t>Sídlo:</w:t>
      </w:r>
      <w:r w:rsidRPr="00FB5A8F">
        <w:rPr>
          <w:rFonts w:ascii="Calibri" w:hAnsi="Calibri" w:cs="Arial"/>
          <w:sz w:val="22"/>
          <w:szCs w:val="22"/>
        </w:rPr>
        <w:tab/>
      </w:r>
      <w:r w:rsidRPr="00FB5A8F">
        <w:rPr>
          <w:rFonts w:ascii="Calibri" w:hAnsi="Calibri" w:cs="Arial"/>
          <w:sz w:val="22"/>
          <w:szCs w:val="22"/>
        </w:rPr>
        <w:tab/>
        <w:t xml:space="preserve">Hlinky </w:t>
      </w:r>
      <w:r w:rsidR="0094219A">
        <w:rPr>
          <w:rFonts w:ascii="Calibri" w:hAnsi="Calibri" w:cs="Arial"/>
          <w:sz w:val="22"/>
          <w:szCs w:val="22"/>
        </w:rPr>
        <w:t>64/</w:t>
      </w:r>
      <w:r w:rsidRPr="00FB5A8F">
        <w:rPr>
          <w:rFonts w:ascii="Calibri" w:hAnsi="Calibri" w:cs="Arial"/>
          <w:sz w:val="22"/>
          <w:szCs w:val="22"/>
        </w:rPr>
        <w:t xml:space="preserve">151, </w:t>
      </w:r>
      <w:r w:rsidR="0094219A">
        <w:rPr>
          <w:rFonts w:ascii="Calibri" w:hAnsi="Calibri" w:cs="Arial"/>
          <w:sz w:val="22"/>
          <w:szCs w:val="22"/>
        </w:rPr>
        <w:t xml:space="preserve">603 00 Brno, doručovací číslo </w:t>
      </w:r>
      <w:r w:rsidRPr="00FB5A8F">
        <w:rPr>
          <w:rFonts w:ascii="Calibri" w:hAnsi="Calibri" w:cs="Arial"/>
          <w:sz w:val="22"/>
          <w:szCs w:val="22"/>
        </w:rPr>
        <w:t>65646</w:t>
      </w:r>
      <w:r w:rsidR="0094219A">
        <w:rPr>
          <w:rFonts w:ascii="Calibri" w:hAnsi="Calibri" w:cs="Arial"/>
          <w:sz w:val="22"/>
          <w:szCs w:val="22"/>
        </w:rPr>
        <w:t xml:space="preserve">                                                 </w:t>
      </w:r>
      <w:r w:rsidRPr="00FB5A8F">
        <w:rPr>
          <w:rFonts w:ascii="Calibri" w:hAnsi="Calibri" w:cs="Arial"/>
          <w:sz w:val="22"/>
          <w:szCs w:val="22"/>
        </w:rPr>
        <w:t>Zaps</w:t>
      </w:r>
      <w:r w:rsidR="0094219A">
        <w:rPr>
          <w:rFonts w:ascii="Calibri" w:hAnsi="Calibri" w:cs="Arial"/>
          <w:sz w:val="22"/>
          <w:szCs w:val="22"/>
        </w:rPr>
        <w:t>á</w:t>
      </w:r>
      <w:r w:rsidRPr="00FB5A8F">
        <w:rPr>
          <w:rFonts w:ascii="Calibri" w:hAnsi="Calibri" w:cs="Arial"/>
          <w:sz w:val="22"/>
          <w:szCs w:val="22"/>
        </w:rPr>
        <w:t>n</w:t>
      </w:r>
      <w:r w:rsidR="0094219A">
        <w:rPr>
          <w:rFonts w:ascii="Calibri" w:hAnsi="Calibri" w:cs="Arial"/>
          <w:sz w:val="22"/>
          <w:szCs w:val="22"/>
        </w:rPr>
        <w:t xml:space="preserve">a:       </w:t>
      </w:r>
      <w:r w:rsidRPr="00FB5A8F">
        <w:rPr>
          <w:rFonts w:ascii="Calibri" w:hAnsi="Calibri" w:cs="Arial"/>
          <w:sz w:val="22"/>
          <w:szCs w:val="22"/>
        </w:rPr>
        <w:t xml:space="preserve"> </w:t>
      </w:r>
      <w:r w:rsidR="00D22F54">
        <w:rPr>
          <w:rFonts w:ascii="Calibri" w:hAnsi="Calibri" w:cs="Arial"/>
          <w:sz w:val="22"/>
          <w:szCs w:val="22"/>
        </w:rPr>
        <w:t xml:space="preserve">     </w:t>
      </w:r>
      <w:r w:rsidRPr="00FB5A8F">
        <w:rPr>
          <w:rFonts w:ascii="Calibri" w:hAnsi="Calibri" w:cs="Arial"/>
          <w:sz w:val="22"/>
          <w:szCs w:val="22"/>
        </w:rPr>
        <w:t>v obchodním rejstříku vedeném Krajským soudem v Brně, oddíl B., vložka 2463</w:t>
      </w:r>
    </w:p>
    <w:p w14:paraId="7B3AE4DB" w14:textId="77777777" w:rsidR="00FA6230" w:rsidRDefault="005163B8" w:rsidP="0044676F">
      <w:pPr>
        <w:outlineLvl w:val="0"/>
        <w:rPr>
          <w:rFonts w:ascii="Calibri" w:hAnsi="Calibri" w:cs="Arial"/>
          <w:sz w:val="22"/>
          <w:szCs w:val="22"/>
        </w:rPr>
      </w:pPr>
      <w:r>
        <w:rPr>
          <w:rFonts w:ascii="Calibri" w:hAnsi="Calibri" w:cs="Arial"/>
          <w:sz w:val="22"/>
          <w:szCs w:val="22"/>
        </w:rPr>
        <w:t>Zastoupena</w:t>
      </w:r>
      <w:r w:rsidR="00FA6230">
        <w:rPr>
          <w:rFonts w:ascii="Calibri" w:hAnsi="Calibri" w:cs="Arial"/>
          <w:sz w:val="22"/>
          <w:szCs w:val="22"/>
        </w:rPr>
        <w:t xml:space="preserve">:    </w:t>
      </w:r>
      <w:r w:rsidR="0044676F" w:rsidRPr="00FB5A8F">
        <w:rPr>
          <w:rFonts w:ascii="Calibri" w:hAnsi="Calibri" w:cs="Arial"/>
          <w:sz w:val="22"/>
          <w:szCs w:val="22"/>
        </w:rPr>
        <w:t xml:space="preserve"> </w:t>
      </w:r>
      <w:r w:rsidR="0044676F" w:rsidRPr="00FB5A8F">
        <w:rPr>
          <w:rFonts w:ascii="Calibri" w:hAnsi="Calibri" w:cs="Arial"/>
          <w:sz w:val="22"/>
          <w:szCs w:val="22"/>
        </w:rPr>
        <w:tab/>
        <w:t xml:space="preserve">Ing. </w:t>
      </w:r>
      <w:r w:rsidR="005D1047" w:rsidRPr="00FB5A8F">
        <w:rPr>
          <w:rFonts w:ascii="Calibri" w:hAnsi="Calibri" w:cs="Arial"/>
          <w:sz w:val="22"/>
          <w:szCs w:val="22"/>
        </w:rPr>
        <w:t>Miloš Havrán</w:t>
      </w:r>
      <w:r w:rsidR="00FA6230">
        <w:rPr>
          <w:rFonts w:ascii="Calibri" w:hAnsi="Calibri" w:cs="Arial"/>
          <w:sz w:val="22"/>
          <w:szCs w:val="22"/>
        </w:rPr>
        <w:t>e</w:t>
      </w:r>
      <w:r w:rsidR="005D1047" w:rsidRPr="00FB5A8F">
        <w:rPr>
          <w:rFonts w:ascii="Calibri" w:hAnsi="Calibri" w:cs="Arial"/>
          <w:sz w:val="22"/>
          <w:szCs w:val="22"/>
        </w:rPr>
        <w:t>k</w:t>
      </w:r>
      <w:r w:rsidR="0044676F" w:rsidRPr="00FB5A8F">
        <w:rPr>
          <w:rFonts w:ascii="Calibri" w:hAnsi="Calibri" w:cs="Arial"/>
          <w:sz w:val="22"/>
          <w:szCs w:val="22"/>
        </w:rPr>
        <w:t xml:space="preserve">, </w:t>
      </w:r>
      <w:r w:rsidR="004E48DC">
        <w:rPr>
          <w:rFonts w:ascii="Calibri" w:hAnsi="Calibri" w:cs="Arial"/>
          <w:sz w:val="22"/>
          <w:szCs w:val="22"/>
        </w:rPr>
        <w:t>předsed</w:t>
      </w:r>
      <w:r w:rsidR="00FA6230">
        <w:rPr>
          <w:rFonts w:ascii="Calibri" w:hAnsi="Calibri" w:cs="Arial"/>
          <w:sz w:val="22"/>
          <w:szCs w:val="22"/>
        </w:rPr>
        <w:t>a</w:t>
      </w:r>
      <w:r w:rsidR="004E48DC">
        <w:rPr>
          <w:rFonts w:ascii="Calibri" w:hAnsi="Calibri" w:cs="Arial"/>
          <w:sz w:val="22"/>
          <w:szCs w:val="22"/>
        </w:rPr>
        <w:t xml:space="preserve"> představenstva</w:t>
      </w:r>
    </w:p>
    <w:p w14:paraId="1D6A9CEC" w14:textId="77777777" w:rsidR="0044676F" w:rsidRPr="00FB5A8F" w:rsidRDefault="00FA6230" w:rsidP="0044676F">
      <w:pPr>
        <w:outlineLvl w:val="0"/>
        <w:rPr>
          <w:rFonts w:ascii="Calibri" w:hAnsi="Calibri" w:cs="Arial"/>
          <w:color w:val="0000FF"/>
          <w:sz w:val="22"/>
          <w:szCs w:val="22"/>
        </w:rPr>
      </w:pPr>
      <w:r>
        <w:rPr>
          <w:rFonts w:ascii="Calibri" w:hAnsi="Calibri" w:cs="Arial"/>
          <w:sz w:val="22"/>
          <w:szCs w:val="22"/>
        </w:rPr>
        <w:t xml:space="preserve">                             </w:t>
      </w:r>
      <w:r w:rsidR="00A331C4">
        <w:rPr>
          <w:rFonts w:ascii="Calibri" w:hAnsi="Calibri" w:cs="Arial"/>
          <w:sz w:val="22"/>
          <w:szCs w:val="22"/>
        </w:rPr>
        <w:t>Mgr. Bc.</w:t>
      </w:r>
      <w:r>
        <w:rPr>
          <w:rFonts w:ascii="Calibri" w:hAnsi="Calibri" w:cs="Arial"/>
          <w:sz w:val="22"/>
          <w:szCs w:val="22"/>
        </w:rPr>
        <w:t xml:space="preserve"> </w:t>
      </w:r>
      <w:r w:rsidR="00A331C4">
        <w:rPr>
          <w:rFonts w:ascii="Calibri" w:hAnsi="Calibri" w:cs="Arial"/>
          <w:sz w:val="22"/>
          <w:szCs w:val="22"/>
        </w:rPr>
        <w:t>Marek Viskot</w:t>
      </w:r>
      <w:r>
        <w:rPr>
          <w:rFonts w:ascii="Calibri" w:hAnsi="Calibri" w:cs="Arial"/>
          <w:sz w:val="22"/>
          <w:szCs w:val="22"/>
        </w:rPr>
        <w:t xml:space="preserve">, </w:t>
      </w:r>
      <w:r w:rsidR="00AC0ABE">
        <w:rPr>
          <w:rFonts w:ascii="Calibri" w:hAnsi="Calibri" w:cs="Arial"/>
          <w:sz w:val="22"/>
          <w:szCs w:val="22"/>
        </w:rPr>
        <w:t xml:space="preserve">člen </w:t>
      </w:r>
      <w:r>
        <w:rPr>
          <w:rFonts w:ascii="Calibri" w:hAnsi="Calibri" w:cs="Arial"/>
          <w:sz w:val="22"/>
          <w:szCs w:val="22"/>
        </w:rPr>
        <w:t xml:space="preserve">představenstva </w:t>
      </w:r>
      <w:r w:rsidR="0044676F" w:rsidRPr="00FB5A8F">
        <w:rPr>
          <w:rFonts w:ascii="Calibri" w:hAnsi="Calibri" w:cs="Arial"/>
          <w:sz w:val="22"/>
          <w:szCs w:val="22"/>
        </w:rPr>
        <w:t xml:space="preserve"> </w:t>
      </w:r>
    </w:p>
    <w:p w14:paraId="1E12CAD9" w14:textId="77777777" w:rsidR="0044676F" w:rsidRDefault="0044676F" w:rsidP="0044676F">
      <w:pPr>
        <w:rPr>
          <w:rFonts w:ascii="Calibri" w:hAnsi="Calibri" w:cs="Arial"/>
          <w:sz w:val="22"/>
          <w:szCs w:val="22"/>
        </w:rPr>
      </w:pPr>
      <w:r w:rsidRPr="00FB5A8F">
        <w:rPr>
          <w:rFonts w:ascii="Calibri" w:hAnsi="Calibri" w:cs="Arial"/>
          <w:sz w:val="22"/>
          <w:szCs w:val="22"/>
        </w:rPr>
        <w:t>Osoby zmocněné k jednání ve věcech smluvních:</w:t>
      </w:r>
    </w:p>
    <w:p w14:paraId="390BF1F8" w14:textId="2CAB6D11" w:rsidR="00944A9B" w:rsidRPr="00FB5A8F" w:rsidRDefault="00944A9B" w:rsidP="0044676F">
      <w:pPr>
        <w:rPr>
          <w:rFonts w:ascii="Calibri" w:hAnsi="Calibri" w:cs="Arial"/>
          <w:sz w:val="22"/>
          <w:szCs w:val="22"/>
        </w:rPr>
      </w:pPr>
      <w:r>
        <w:rPr>
          <w:rFonts w:ascii="Calibri" w:hAnsi="Calibri" w:cs="Arial"/>
          <w:sz w:val="22"/>
          <w:szCs w:val="22"/>
        </w:rPr>
        <w:t xml:space="preserve">                             </w:t>
      </w:r>
      <w:r w:rsidRPr="00FB5A8F">
        <w:rPr>
          <w:rFonts w:ascii="Calibri" w:hAnsi="Calibri" w:cs="Arial"/>
          <w:sz w:val="22"/>
          <w:szCs w:val="22"/>
        </w:rPr>
        <w:t>Ing. Miloš Havrán</w:t>
      </w:r>
      <w:r>
        <w:rPr>
          <w:rFonts w:ascii="Calibri" w:hAnsi="Calibri" w:cs="Arial"/>
          <w:sz w:val="22"/>
          <w:szCs w:val="22"/>
        </w:rPr>
        <w:t>e</w:t>
      </w:r>
      <w:r w:rsidRPr="00FB5A8F">
        <w:rPr>
          <w:rFonts w:ascii="Calibri" w:hAnsi="Calibri" w:cs="Arial"/>
          <w:sz w:val="22"/>
          <w:szCs w:val="22"/>
        </w:rPr>
        <w:t xml:space="preserve">k, </w:t>
      </w:r>
      <w:r>
        <w:rPr>
          <w:rFonts w:ascii="Calibri" w:hAnsi="Calibri" w:cs="Arial"/>
          <w:sz w:val="22"/>
          <w:szCs w:val="22"/>
        </w:rPr>
        <w:t>předseda představenstva</w:t>
      </w:r>
    </w:p>
    <w:p w14:paraId="0FA3717C" w14:textId="4AAC7228" w:rsidR="00944A9B" w:rsidRPr="00FB5A8F" w:rsidRDefault="0044676F" w:rsidP="007A554B">
      <w:pPr>
        <w:tabs>
          <w:tab w:val="left" w:pos="1425"/>
        </w:tabs>
        <w:rPr>
          <w:rFonts w:ascii="Calibri" w:hAnsi="Calibri" w:cs="Arial"/>
          <w:iCs/>
          <w:sz w:val="22"/>
          <w:szCs w:val="22"/>
        </w:rPr>
      </w:pPr>
      <w:r w:rsidRPr="00FB5A8F">
        <w:rPr>
          <w:rFonts w:ascii="Calibri" w:hAnsi="Calibri" w:cs="Arial"/>
          <w:iCs/>
          <w:sz w:val="22"/>
          <w:szCs w:val="22"/>
        </w:rPr>
        <w:t>Osoba zmocněná k jednání ve věcech technických:</w:t>
      </w:r>
      <w:r w:rsidRPr="00FB5A8F">
        <w:rPr>
          <w:rFonts w:ascii="Calibri" w:hAnsi="Calibri" w:cs="Arial"/>
          <w:iCs/>
          <w:sz w:val="22"/>
          <w:szCs w:val="22"/>
        </w:rPr>
        <w:tab/>
      </w:r>
    </w:p>
    <w:p w14:paraId="04A23D44" w14:textId="77777777" w:rsidR="00944A9B" w:rsidRPr="00FB5A8F" w:rsidRDefault="00944A9B" w:rsidP="00944A9B">
      <w:pPr>
        <w:ind w:left="708" w:firstLine="708"/>
        <w:rPr>
          <w:rFonts w:ascii="Calibri" w:hAnsi="Calibri" w:cs="Arial"/>
          <w:sz w:val="22"/>
          <w:szCs w:val="22"/>
        </w:rPr>
      </w:pPr>
      <w:r w:rsidRPr="00FB5A8F">
        <w:rPr>
          <w:rFonts w:ascii="Calibri" w:hAnsi="Calibri" w:cs="Arial"/>
          <w:iCs/>
          <w:sz w:val="22"/>
          <w:szCs w:val="22"/>
        </w:rPr>
        <w:t xml:space="preserve">Ing. </w:t>
      </w:r>
      <w:r>
        <w:rPr>
          <w:rFonts w:ascii="Calibri" w:hAnsi="Calibri" w:cs="Arial"/>
          <w:iCs/>
          <w:sz w:val="22"/>
          <w:szCs w:val="22"/>
        </w:rPr>
        <w:t>Vítězslav Žůrek</w:t>
      </w:r>
      <w:r w:rsidRPr="00FB5A8F">
        <w:rPr>
          <w:rFonts w:ascii="Calibri" w:hAnsi="Calibri" w:cs="Arial"/>
          <w:sz w:val="22"/>
          <w:szCs w:val="22"/>
        </w:rPr>
        <w:t>, technick</w:t>
      </w:r>
      <w:r>
        <w:rPr>
          <w:rFonts w:ascii="Calibri" w:hAnsi="Calibri" w:cs="Arial"/>
          <w:sz w:val="22"/>
          <w:szCs w:val="22"/>
        </w:rPr>
        <w:t>o-provozní</w:t>
      </w:r>
      <w:r w:rsidRPr="00FB5A8F">
        <w:rPr>
          <w:rFonts w:ascii="Calibri" w:hAnsi="Calibri" w:cs="Arial"/>
          <w:sz w:val="22"/>
          <w:szCs w:val="22"/>
        </w:rPr>
        <w:t xml:space="preserve"> ředitel, tel. 5 4317 1310</w:t>
      </w:r>
    </w:p>
    <w:p w14:paraId="5F14FD98" w14:textId="77777777" w:rsidR="00944A9B" w:rsidRDefault="00944A9B" w:rsidP="00944A9B">
      <w:pPr>
        <w:tabs>
          <w:tab w:val="left" w:pos="1425"/>
        </w:tabs>
        <w:rPr>
          <w:rFonts w:ascii="Calibri" w:hAnsi="Calibri" w:cs="Arial"/>
          <w:iCs/>
          <w:sz w:val="22"/>
          <w:szCs w:val="22"/>
        </w:rPr>
      </w:pPr>
      <w:r w:rsidRPr="00FB5A8F">
        <w:rPr>
          <w:rFonts w:ascii="Calibri" w:hAnsi="Calibri" w:cs="Arial"/>
          <w:i/>
          <w:color w:val="0000FF"/>
          <w:sz w:val="22"/>
          <w:szCs w:val="22"/>
        </w:rPr>
        <w:tab/>
      </w:r>
      <w:r w:rsidRPr="00FB5A8F">
        <w:rPr>
          <w:rFonts w:ascii="Calibri" w:hAnsi="Calibri" w:cs="Arial"/>
          <w:iCs/>
          <w:sz w:val="22"/>
          <w:szCs w:val="22"/>
        </w:rPr>
        <w:t xml:space="preserve">e-mail: </w:t>
      </w:r>
      <w:hyperlink r:id="rId11" w:history="1">
        <w:r w:rsidRPr="008D05B3">
          <w:rPr>
            <w:rStyle w:val="Hypertextovodkaz"/>
            <w:rFonts w:ascii="Calibri" w:hAnsi="Calibri" w:cs="Arial"/>
            <w:iCs/>
            <w:sz w:val="22"/>
            <w:szCs w:val="22"/>
          </w:rPr>
          <w:t>vzurek</w:t>
        </w:r>
        <w:r w:rsidRPr="0047322C">
          <w:rPr>
            <w:rStyle w:val="Hypertextovodkaz"/>
            <w:rFonts w:ascii="Calibri" w:hAnsi="Calibri" w:cs="Arial"/>
            <w:iCs/>
            <w:sz w:val="22"/>
            <w:szCs w:val="22"/>
          </w:rPr>
          <w:t>@dpmb.c</w:t>
        </w:r>
        <w:r w:rsidRPr="008D05B3">
          <w:rPr>
            <w:rStyle w:val="Hypertextovodkaz"/>
            <w:rFonts w:ascii="Calibri" w:hAnsi="Calibri" w:cs="Arial"/>
            <w:iCs/>
            <w:sz w:val="22"/>
            <w:szCs w:val="22"/>
          </w:rPr>
          <w:t>z</w:t>
        </w:r>
      </w:hyperlink>
    </w:p>
    <w:p w14:paraId="43518A48" w14:textId="77777777" w:rsidR="00944A9B" w:rsidRPr="00FB5A8F" w:rsidRDefault="00944A9B" w:rsidP="00944A9B">
      <w:pPr>
        <w:tabs>
          <w:tab w:val="left" w:pos="1425"/>
        </w:tabs>
        <w:rPr>
          <w:rFonts w:ascii="Calibri" w:hAnsi="Calibri" w:cs="Arial"/>
          <w:iCs/>
          <w:sz w:val="22"/>
          <w:szCs w:val="22"/>
        </w:rPr>
      </w:pPr>
      <w:r>
        <w:rPr>
          <w:rFonts w:ascii="Calibri" w:hAnsi="Calibri" w:cs="Arial"/>
          <w:iCs/>
          <w:sz w:val="22"/>
          <w:szCs w:val="22"/>
        </w:rPr>
        <w:tab/>
      </w:r>
      <w:r w:rsidRPr="00FB5A8F">
        <w:rPr>
          <w:rFonts w:ascii="Calibri" w:hAnsi="Calibri" w:cs="Arial"/>
          <w:iCs/>
          <w:sz w:val="22"/>
          <w:szCs w:val="22"/>
        </w:rPr>
        <w:t xml:space="preserve">Ing. Zdeněk Jarolín, </w:t>
      </w:r>
      <w:r>
        <w:rPr>
          <w:rFonts w:ascii="Calibri" w:hAnsi="Calibri" w:cs="Arial"/>
          <w:iCs/>
          <w:sz w:val="22"/>
          <w:szCs w:val="22"/>
        </w:rPr>
        <w:t>zástupce TPŘ technika</w:t>
      </w:r>
      <w:r w:rsidRPr="00FB5A8F">
        <w:rPr>
          <w:rFonts w:ascii="Calibri" w:hAnsi="Calibri" w:cs="Arial"/>
          <w:iCs/>
          <w:sz w:val="22"/>
          <w:szCs w:val="22"/>
        </w:rPr>
        <w:t xml:space="preserve">, tel. 54317 1314  </w:t>
      </w:r>
    </w:p>
    <w:p w14:paraId="2A32D2BC" w14:textId="77777777" w:rsidR="00944A9B" w:rsidRPr="00FB5A8F" w:rsidRDefault="00944A9B" w:rsidP="00944A9B">
      <w:pPr>
        <w:tabs>
          <w:tab w:val="left" w:pos="1425"/>
        </w:tabs>
        <w:rPr>
          <w:rFonts w:ascii="Calibri" w:hAnsi="Calibri" w:cs="Arial"/>
          <w:iCs/>
          <w:sz w:val="22"/>
          <w:szCs w:val="22"/>
          <w:u w:val="single"/>
        </w:rPr>
      </w:pPr>
      <w:r w:rsidRPr="00FB5A8F">
        <w:rPr>
          <w:rFonts w:ascii="Calibri" w:hAnsi="Calibri" w:cs="Arial"/>
          <w:iCs/>
          <w:sz w:val="22"/>
          <w:szCs w:val="22"/>
        </w:rPr>
        <w:tab/>
        <w:t xml:space="preserve">e-mail: </w:t>
      </w:r>
      <w:hyperlink r:id="rId12" w:history="1">
        <w:r w:rsidRPr="00FB5A8F">
          <w:rPr>
            <w:rStyle w:val="Hypertextovodkaz"/>
            <w:rFonts w:ascii="Calibri" w:hAnsi="Calibri" w:cs="Arial"/>
            <w:iCs/>
            <w:sz w:val="22"/>
            <w:szCs w:val="22"/>
          </w:rPr>
          <w:t>zjarolin@dpmb.cz</w:t>
        </w:r>
      </w:hyperlink>
    </w:p>
    <w:p w14:paraId="7ACB4352" w14:textId="77777777" w:rsidR="00944A9B" w:rsidRDefault="00944A9B" w:rsidP="00944A9B">
      <w:pPr>
        <w:tabs>
          <w:tab w:val="left" w:pos="1425"/>
        </w:tabs>
        <w:rPr>
          <w:rFonts w:ascii="Calibri" w:hAnsi="Calibri" w:cs="Arial"/>
          <w:iCs/>
          <w:sz w:val="22"/>
          <w:szCs w:val="22"/>
        </w:rPr>
      </w:pPr>
      <w:r w:rsidRPr="00FB5A8F">
        <w:rPr>
          <w:rFonts w:ascii="Calibri" w:hAnsi="Calibri" w:cs="Arial"/>
          <w:iCs/>
          <w:sz w:val="22"/>
          <w:szCs w:val="22"/>
        </w:rPr>
        <w:tab/>
      </w:r>
      <w:r>
        <w:rPr>
          <w:rFonts w:ascii="Calibri" w:hAnsi="Calibri" w:cs="Arial"/>
          <w:iCs/>
          <w:sz w:val="22"/>
          <w:szCs w:val="22"/>
        </w:rPr>
        <w:t>Mgr. Roman Houbal, vedoucí oddělení strojních investic, tel. 54317 1570</w:t>
      </w:r>
    </w:p>
    <w:p w14:paraId="62E29680" w14:textId="77777777" w:rsidR="00944A9B" w:rsidRDefault="00944A9B" w:rsidP="00944A9B">
      <w:pPr>
        <w:tabs>
          <w:tab w:val="left" w:pos="1425"/>
        </w:tabs>
        <w:rPr>
          <w:rFonts w:ascii="Calibri" w:hAnsi="Calibri" w:cs="Arial"/>
          <w:iCs/>
          <w:sz w:val="22"/>
          <w:szCs w:val="22"/>
        </w:rPr>
      </w:pPr>
      <w:r>
        <w:rPr>
          <w:rFonts w:ascii="Calibri" w:hAnsi="Calibri" w:cs="Arial"/>
          <w:iCs/>
          <w:sz w:val="22"/>
          <w:szCs w:val="22"/>
        </w:rPr>
        <w:tab/>
        <w:t xml:space="preserve">e-mail: </w:t>
      </w:r>
      <w:r>
        <w:rPr>
          <w:rFonts w:ascii="Calibri" w:hAnsi="Calibri" w:cs="Arial"/>
          <w:iCs/>
          <w:sz w:val="22"/>
          <w:szCs w:val="22"/>
        </w:rPr>
        <w:tab/>
      </w:r>
      <w:hyperlink r:id="rId13" w:history="1">
        <w:r w:rsidRPr="00705394">
          <w:rPr>
            <w:rStyle w:val="Hypertextovodkaz"/>
            <w:rFonts w:ascii="Calibri" w:hAnsi="Calibri" w:cs="Arial"/>
            <w:iCs/>
            <w:sz w:val="22"/>
            <w:szCs w:val="22"/>
          </w:rPr>
          <w:t>rhoubal@dpmb.cz</w:t>
        </w:r>
      </w:hyperlink>
    </w:p>
    <w:p w14:paraId="29791DE6" w14:textId="19A08F2A" w:rsidR="0044676F" w:rsidRPr="00FB5A8F" w:rsidRDefault="0044676F" w:rsidP="00944A9B">
      <w:pPr>
        <w:tabs>
          <w:tab w:val="left" w:pos="1425"/>
        </w:tabs>
        <w:outlineLvl w:val="0"/>
        <w:rPr>
          <w:rFonts w:ascii="Calibri" w:hAnsi="Calibri" w:cs="Arial"/>
          <w:iCs/>
          <w:sz w:val="22"/>
          <w:szCs w:val="22"/>
        </w:rPr>
      </w:pPr>
      <w:r w:rsidRPr="00FB5A8F">
        <w:rPr>
          <w:rFonts w:ascii="Calibri" w:hAnsi="Calibri" w:cs="Arial"/>
          <w:iCs/>
          <w:sz w:val="22"/>
          <w:szCs w:val="22"/>
        </w:rPr>
        <w:t xml:space="preserve">Osoba odpovědná za plnění ustanovení </w:t>
      </w:r>
      <w:r w:rsidR="007367F3">
        <w:rPr>
          <w:rFonts w:ascii="Calibri" w:hAnsi="Calibri" w:cs="Arial"/>
          <w:iCs/>
          <w:sz w:val="22"/>
          <w:szCs w:val="22"/>
        </w:rPr>
        <w:t>smlouvy</w:t>
      </w:r>
      <w:r w:rsidRPr="00FB5A8F">
        <w:rPr>
          <w:rFonts w:ascii="Calibri" w:hAnsi="Calibri" w:cs="Arial"/>
          <w:iCs/>
          <w:sz w:val="22"/>
          <w:szCs w:val="22"/>
        </w:rPr>
        <w:t>:</w:t>
      </w:r>
    </w:p>
    <w:p w14:paraId="267CD826" w14:textId="77777777" w:rsidR="00293245" w:rsidRDefault="00AC0ABE" w:rsidP="0044676F">
      <w:pPr>
        <w:tabs>
          <w:tab w:val="left" w:pos="1425"/>
        </w:tabs>
        <w:rPr>
          <w:rFonts w:ascii="Calibri" w:hAnsi="Calibri" w:cs="Arial"/>
          <w:iCs/>
          <w:sz w:val="22"/>
          <w:szCs w:val="22"/>
        </w:rPr>
      </w:pPr>
      <w:r>
        <w:rPr>
          <w:rFonts w:ascii="Calibri" w:hAnsi="Calibri" w:cs="Arial"/>
          <w:iCs/>
          <w:sz w:val="22"/>
          <w:szCs w:val="22"/>
        </w:rPr>
        <w:tab/>
      </w:r>
      <w:r w:rsidR="00B50E57">
        <w:rPr>
          <w:rFonts w:ascii="Calibri" w:hAnsi="Calibri" w:cs="Arial"/>
          <w:iCs/>
          <w:sz w:val="22"/>
          <w:szCs w:val="22"/>
        </w:rPr>
        <w:t>Mgr</w:t>
      </w:r>
      <w:r>
        <w:rPr>
          <w:rFonts w:ascii="Calibri" w:hAnsi="Calibri" w:cs="Arial"/>
          <w:iCs/>
          <w:sz w:val="22"/>
          <w:szCs w:val="22"/>
        </w:rPr>
        <w:t xml:space="preserve">. Roman Houbal, </w:t>
      </w:r>
      <w:r w:rsidR="00293245">
        <w:rPr>
          <w:rFonts w:ascii="Calibri" w:hAnsi="Calibri" w:cs="Arial"/>
          <w:iCs/>
          <w:sz w:val="22"/>
          <w:szCs w:val="22"/>
        </w:rPr>
        <w:t>vedoucí oddělení</w:t>
      </w:r>
      <w:r>
        <w:rPr>
          <w:rFonts w:ascii="Calibri" w:hAnsi="Calibri" w:cs="Arial"/>
          <w:iCs/>
          <w:sz w:val="22"/>
          <w:szCs w:val="22"/>
        </w:rPr>
        <w:t xml:space="preserve"> strojních investic, tel. 54317 1570</w:t>
      </w:r>
    </w:p>
    <w:p w14:paraId="1E7CEA3F" w14:textId="77777777" w:rsidR="00AC0ABE" w:rsidRDefault="00293245" w:rsidP="0044676F">
      <w:pPr>
        <w:tabs>
          <w:tab w:val="left" w:pos="1425"/>
        </w:tabs>
        <w:rPr>
          <w:rFonts w:ascii="Calibri" w:hAnsi="Calibri" w:cs="Arial"/>
          <w:iCs/>
          <w:sz w:val="22"/>
          <w:szCs w:val="22"/>
        </w:rPr>
      </w:pPr>
      <w:r>
        <w:rPr>
          <w:rFonts w:ascii="Calibri" w:hAnsi="Calibri" w:cs="Arial"/>
          <w:iCs/>
          <w:sz w:val="22"/>
          <w:szCs w:val="22"/>
        </w:rPr>
        <w:tab/>
      </w:r>
      <w:r w:rsidR="00AC0ABE">
        <w:rPr>
          <w:rFonts w:ascii="Calibri" w:hAnsi="Calibri" w:cs="Arial"/>
          <w:iCs/>
          <w:sz w:val="22"/>
          <w:szCs w:val="22"/>
        </w:rPr>
        <w:t xml:space="preserve">e-mail: </w:t>
      </w:r>
      <w:hyperlink r:id="rId14" w:history="1">
        <w:r w:rsidR="00AC0ABE" w:rsidRPr="00111C2C">
          <w:rPr>
            <w:rStyle w:val="Hypertextovodkaz"/>
            <w:rFonts w:ascii="Calibri" w:hAnsi="Calibri" w:cs="Arial"/>
            <w:iCs/>
            <w:sz w:val="22"/>
            <w:szCs w:val="22"/>
          </w:rPr>
          <w:t>rhoubal@dpmb.cz</w:t>
        </w:r>
      </w:hyperlink>
    </w:p>
    <w:p w14:paraId="39332E75" w14:textId="77777777" w:rsidR="0044676F" w:rsidRPr="00FB5A8F" w:rsidRDefault="0044676F" w:rsidP="0044676F">
      <w:pPr>
        <w:tabs>
          <w:tab w:val="left" w:pos="1425"/>
        </w:tabs>
        <w:rPr>
          <w:rFonts w:ascii="Calibri" w:hAnsi="Calibri" w:cs="Arial"/>
          <w:iCs/>
          <w:color w:val="FF0000"/>
          <w:sz w:val="22"/>
          <w:szCs w:val="22"/>
        </w:rPr>
      </w:pPr>
    </w:p>
    <w:p w14:paraId="7B8A017D" w14:textId="77777777" w:rsidR="0044676F" w:rsidRPr="00FB5A8F" w:rsidRDefault="0044676F" w:rsidP="0044676F">
      <w:pPr>
        <w:outlineLvl w:val="0"/>
        <w:rPr>
          <w:rFonts w:ascii="Calibri" w:hAnsi="Calibri" w:cs="Arial"/>
          <w:sz w:val="22"/>
          <w:szCs w:val="22"/>
        </w:rPr>
      </w:pPr>
      <w:r w:rsidRPr="00FB5A8F">
        <w:rPr>
          <w:rFonts w:ascii="Calibri" w:hAnsi="Calibri" w:cs="Arial"/>
          <w:sz w:val="22"/>
          <w:szCs w:val="22"/>
        </w:rPr>
        <w:t>IČ</w:t>
      </w:r>
      <w:r w:rsidR="00A64DAD">
        <w:rPr>
          <w:rFonts w:ascii="Calibri" w:hAnsi="Calibri" w:cs="Arial"/>
          <w:sz w:val="22"/>
          <w:szCs w:val="22"/>
        </w:rPr>
        <w:t>O</w:t>
      </w:r>
      <w:r w:rsidRPr="00FB5A8F">
        <w:rPr>
          <w:rFonts w:ascii="Calibri" w:hAnsi="Calibri" w:cs="Arial"/>
          <w:sz w:val="22"/>
          <w:szCs w:val="22"/>
        </w:rPr>
        <w:t>:</w:t>
      </w:r>
      <w:r w:rsidRPr="00FB5A8F">
        <w:rPr>
          <w:rFonts w:ascii="Calibri" w:hAnsi="Calibri" w:cs="Arial"/>
          <w:sz w:val="22"/>
          <w:szCs w:val="22"/>
        </w:rPr>
        <w:tab/>
      </w:r>
      <w:r w:rsidRPr="00FB5A8F">
        <w:rPr>
          <w:rFonts w:ascii="Calibri" w:hAnsi="Calibri" w:cs="Arial"/>
          <w:sz w:val="22"/>
          <w:szCs w:val="22"/>
        </w:rPr>
        <w:tab/>
        <w:t>25508881</w:t>
      </w:r>
    </w:p>
    <w:p w14:paraId="78680115" w14:textId="77777777" w:rsidR="0044676F" w:rsidRPr="00FB5A8F" w:rsidRDefault="0044676F" w:rsidP="0044676F">
      <w:pPr>
        <w:rPr>
          <w:rFonts w:ascii="Calibri" w:hAnsi="Calibri" w:cs="Arial"/>
          <w:sz w:val="22"/>
          <w:szCs w:val="22"/>
        </w:rPr>
      </w:pPr>
      <w:r w:rsidRPr="00FB5A8F">
        <w:rPr>
          <w:rFonts w:ascii="Calibri" w:hAnsi="Calibri" w:cs="Arial"/>
          <w:sz w:val="22"/>
          <w:szCs w:val="22"/>
        </w:rPr>
        <w:t>DIČ:</w:t>
      </w:r>
      <w:r w:rsidRPr="00FB5A8F">
        <w:rPr>
          <w:rFonts w:ascii="Calibri" w:hAnsi="Calibri" w:cs="Arial"/>
          <w:sz w:val="22"/>
          <w:szCs w:val="22"/>
        </w:rPr>
        <w:tab/>
      </w:r>
      <w:r w:rsidRPr="00FB5A8F">
        <w:rPr>
          <w:rFonts w:ascii="Calibri" w:hAnsi="Calibri" w:cs="Arial"/>
          <w:sz w:val="22"/>
          <w:szCs w:val="22"/>
        </w:rPr>
        <w:tab/>
        <w:t>CZ25508881</w:t>
      </w:r>
      <w:r w:rsidRPr="00FB5A8F">
        <w:rPr>
          <w:rFonts w:ascii="Calibri" w:hAnsi="Calibri" w:cs="Arial"/>
          <w:sz w:val="22"/>
          <w:szCs w:val="22"/>
        </w:rPr>
        <w:tab/>
        <w:t>(společnost je plátcem DPH)</w:t>
      </w:r>
    </w:p>
    <w:p w14:paraId="48FE7964" w14:textId="77777777" w:rsidR="0044676F" w:rsidRPr="00FB5A8F" w:rsidRDefault="0044676F" w:rsidP="0044676F">
      <w:pPr>
        <w:rPr>
          <w:rFonts w:ascii="Calibri" w:hAnsi="Calibri" w:cs="Arial"/>
          <w:sz w:val="22"/>
          <w:szCs w:val="22"/>
        </w:rPr>
      </w:pPr>
      <w:r w:rsidRPr="00FB5A8F">
        <w:rPr>
          <w:rFonts w:ascii="Calibri" w:hAnsi="Calibri" w:cs="Arial"/>
          <w:sz w:val="22"/>
          <w:szCs w:val="22"/>
        </w:rPr>
        <w:t>Bankovní spojení: KB Brno-město, č.ú. 8905621/0100</w:t>
      </w:r>
    </w:p>
    <w:p w14:paraId="6583C76B" w14:textId="77777777" w:rsidR="0044676F" w:rsidRPr="00FB5A8F" w:rsidRDefault="0044676F" w:rsidP="0044676F">
      <w:pPr>
        <w:jc w:val="both"/>
        <w:rPr>
          <w:rFonts w:ascii="Calibri" w:hAnsi="Calibri" w:cs="Arial"/>
          <w:sz w:val="22"/>
          <w:szCs w:val="22"/>
        </w:rPr>
      </w:pPr>
      <w:r w:rsidRPr="00FB5A8F">
        <w:rPr>
          <w:rFonts w:ascii="Calibri" w:hAnsi="Calibri" w:cs="Arial"/>
          <w:sz w:val="22"/>
          <w:szCs w:val="22"/>
        </w:rPr>
        <w:t xml:space="preserve">(dále jen </w:t>
      </w:r>
      <w:r w:rsidRPr="00FB5A8F">
        <w:rPr>
          <w:rFonts w:ascii="Calibri" w:hAnsi="Calibri" w:cs="Arial"/>
          <w:i/>
          <w:sz w:val="22"/>
          <w:szCs w:val="22"/>
        </w:rPr>
        <w:t>„kupující“</w:t>
      </w:r>
      <w:r w:rsidRPr="00FB5A8F">
        <w:rPr>
          <w:rFonts w:ascii="Calibri" w:hAnsi="Calibri" w:cs="Arial"/>
          <w:sz w:val="22"/>
          <w:szCs w:val="22"/>
        </w:rPr>
        <w:t>)</w:t>
      </w:r>
    </w:p>
    <w:p w14:paraId="0B8648C3" w14:textId="6007E816" w:rsidR="0044676F" w:rsidRPr="00FB5A8F" w:rsidRDefault="0044676F" w:rsidP="0044676F">
      <w:pPr>
        <w:jc w:val="both"/>
        <w:rPr>
          <w:rFonts w:ascii="Calibri" w:hAnsi="Calibri" w:cs="Arial"/>
          <w:sz w:val="22"/>
          <w:szCs w:val="22"/>
        </w:rPr>
      </w:pPr>
      <w:r w:rsidRPr="00FB5A8F">
        <w:rPr>
          <w:rFonts w:ascii="Calibri" w:hAnsi="Calibri" w:cs="Arial"/>
          <w:sz w:val="22"/>
          <w:szCs w:val="22"/>
        </w:rPr>
        <w:t>Právní vztahy vyplývající z této</w:t>
      </w:r>
      <w:r w:rsidRPr="00FB5A8F">
        <w:rPr>
          <w:rFonts w:ascii="Calibri" w:hAnsi="Calibri" w:cs="Arial"/>
          <w:color w:val="0000FF"/>
          <w:sz w:val="22"/>
          <w:szCs w:val="22"/>
        </w:rPr>
        <w:t xml:space="preserve"> </w:t>
      </w:r>
      <w:r w:rsidR="007367F3">
        <w:rPr>
          <w:rFonts w:ascii="Calibri" w:hAnsi="Calibri" w:cs="Arial"/>
          <w:sz w:val="22"/>
          <w:szCs w:val="22"/>
        </w:rPr>
        <w:t>smlouvy</w:t>
      </w:r>
      <w:r w:rsidR="007367F3" w:rsidRPr="00FB5A8F">
        <w:rPr>
          <w:rFonts w:ascii="Calibri" w:hAnsi="Calibri" w:cs="Arial"/>
          <w:sz w:val="22"/>
          <w:szCs w:val="22"/>
        </w:rPr>
        <w:t xml:space="preserve"> </w:t>
      </w:r>
      <w:r w:rsidRPr="00FB5A8F">
        <w:rPr>
          <w:rFonts w:ascii="Calibri" w:hAnsi="Calibri" w:cs="Arial"/>
          <w:sz w:val="22"/>
          <w:szCs w:val="22"/>
        </w:rPr>
        <w:t xml:space="preserve">se </w:t>
      </w:r>
      <w:r w:rsidR="00150CAD">
        <w:rPr>
          <w:rFonts w:ascii="Calibri" w:hAnsi="Calibri" w:cs="Arial"/>
          <w:sz w:val="22"/>
          <w:szCs w:val="22"/>
        </w:rPr>
        <w:t>řídí</w:t>
      </w:r>
      <w:r w:rsidRPr="00FB5A8F">
        <w:rPr>
          <w:rFonts w:ascii="Calibri" w:hAnsi="Calibri" w:cs="Arial"/>
          <w:sz w:val="22"/>
          <w:szCs w:val="22"/>
        </w:rPr>
        <w:t xml:space="preserve"> zákonem č. </w:t>
      </w:r>
      <w:r w:rsidR="006803DE">
        <w:rPr>
          <w:rFonts w:ascii="Calibri" w:hAnsi="Calibri" w:cs="Arial"/>
          <w:sz w:val="22"/>
          <w:szCs w:val="22"/>
        </w:rPr>
        <w:t>89</w:t>
      </w:r>
      <w:r w:rsidRPr="00FB5A8F">
        <w:rPr>
          <w:rFonts w:ascii="Calibri" w:hAnsi="Calibri" w:cs="Arial"/>
          <w:sz w:val="22"/>
          <w:szCs w:val="22"/>
        </w:rPr>
        <w:t>/</w:t>
      </w:r>
      <w:r w:rsidR="006803DE">
        <w:rPr>
          <w:rFonts w:ascii="Calibri" w:hAnsi="Calibri" w:cs="Arial"/>
          <w:sz w:val="22"/>
          <w:szCs w:val="22"/>
        </w:rPr>
        <w:t>2012</w:t>
      </w:r>
      <w:r w:rsidRPr="00FB5A8F">
        <w:rPr>
          <w:rFonts w:ascii="Calibri" w:hAnsi="Calibri" w:cs="Arial"/>
          <w:sz w:val="22"/>
          <w:szCs w:val="22"/>
        </w:rPr>
        <w:t xml:space="preserve"> Sb., ob</w:t>
      </w:r>
      <w:r w:rsidR="006803DE">
        <w:rPr>
          <w:rFonts w:ascii="Calibri" w:hAnsi="Calibri" w:cs="Arial"/>
          <w:sz w:val="22"/>
          <w:szCs w:val="22"/>
        </w:rPr>
        <w:t>čanským</w:t>
      </w:r>
      <w:r w:rsidRPr="00FB5A8F">
        <w:rPr>
          <w:rFonts w:ascii="Calibri" w:hAnsi="Calibri" w:cs="Arial"/>
          <w:sz w:val="22"/>
          <w:szCs w:val="22"/>
        </w:rPr>
        <w:t xml:space="preserve"> zákoníkem, ve znění pozdějších předpisů (dále rovněž jen o</w:t>
      </w:r>
      <w:r w:rsidR="004D7BED">
        <w:rPr>
          <w:rFonts w:ascii="Calibri" w:hAnsi="Calibri" w:cs="Arial"/>
          <w:sz w:val="22"/>
          <w:szCs w:val="22"/>
        </w:rPr>
        <w:t>b</w:t>
      </w:r>
      <w:r w:rsidR="006803DE">
        <w:rPr>
          <w:rFonts w:ascii="Calibri" w:hAnsi="Calibri" w:cs="Arial"/>
          <w:sz w:val="22"/>
          <w:szCs w:val="22"/>
        </w:rPr>
        <w:t>čanský</w:t>
      </w:r>
      <w:r w:rsidRPr="00FB5A8F">
        <w:rPr>
          <w:rFonts w:ascii="Calibri" w:hAnsi="Calibri" w:cs="Arial"/>
          <w:sz w:val="22"/>
          <w:szCs w:val="22"/>
        </w:rPr>
        <w:t xml:space="preserve"> zákoník).</w:t>
      </w:r>
    </w:p>
    <w:p w14:paraId="39A2221A" w14:textId="77777777" w:rsidR="00E61320" w:rsidRDefault="00E61320" w:rsidP="006A65D1">
      <w:pPr>
        <w:jc w:val="both"/>
        <w:rPr>
          <w:rFonts w:ascii="Calibri" w:hAnsi="Calibri" w:cs="Arial"/>
          <w:sz w:val="22"/>
          <w:szCs w:val="22"/>
          <w:u w:val="single"/>
        </w:rPr>
      </w:pPr>
    </w:p>
    <w:p w14:paraId="1C03214E" w14:textId="77777777" w:rsidR="00E61320" w:rsidRDefault="00E61320" w:rsidP="006A65D1">
      <w:pPr>
        <w:jc w:val="both"/>
        <w:rPr>
          <w:rFonts w:ascii="Calibri" w:hAnsi="Calibri" w:cs="Arial"/>
          <w:sz w:val="22"/>
          <w:szCs w:val="22"/>
          <w:u w:val="single"/>
        </w:rPr>
      </w:pPr>
    </w:p>
    <w:p w14:paraId="3F21695B" w14:textId="77777777" w:rsidR="006A65D1" w:rsidRDefault="006A65D1" w:rsidP="006A65D1">
      <w:pPr>
        <w:jc w:val="both"/>
        <w:rPr>
          <w:rFonts w:ascii="Calibri" w:hAnsi="Calibri" w:cs="Arial"/>
          <w:sz w:val="22"/>
          <w:szCs w:val="22"/>
          <w:u w:val="single"/>
        </w:rPr>
      </w:pPr>
      <w:r>
        <w:rPr>
          <w:rFonts w:ascii="Calibri" w:hAnsi="Calibri" w:cs="Arial"/>
          <w:sz w:val="22"/>
          <w:szCs w:val="22"/>
          <w:u w:val="single"/>
        </w:rPr>
        <w:t>Preambule</w:t>
      </w:r>
    </w:p>
    <w:p w14:paraId="7FD38E7D" w14:textId="050E9ED4" w:rsidR="006A65D1" w:rsidRDefault="006A65D1" w:rsidP="006A65D1">
      <w:pPr>
        <w:jc w:val="both"/>
        <w:rPr>
          <w:rFonts w:ascii="Calibri" w:hAnsi="Calibri" w:cs="Arial"/>
          <w:sz w:val="22"/>
          <w:szCs w:val="22"/>
        </w:rPr>
      </w:pPr>
      <w:r>
        <w:rPr>
          <w:rFonts w:ascii="Calibri" w:hAnsi="Calibri" w:cs="Arial"/>
          <w:sz w:val="22"/>
          <w:szCs w:val="22"/>
        </w:rPr>
        <w:t xml:space="preserve">Tato </w:t>
      </w:r>
      <w:r w:rsidR="00CC6CAB">
        <w:rPr>
          <w:rFonts w:ascii="Calibri" w:hAnsi="Calibri" w:cs="Arial"/>
          <w:sz w:val="22"/>
          <w:szCs w:val="22"/>
        </w:rPr>
        <w:t>Kupní smlouva</w:t>
      </w:r>
      <w:r>
        <w:rPr>
          <w:rFonts w:ascii="Calibri" w:hAnsi="Calibri" w:cs="Arial"/>
          <w:sz w:val="22"/>
          <w:szCs w:val="22"/>
        </w:rPr>
        <w:t xml:space="preserve"> na dodávku </w:t>
      </w:r>
      <w:r w:rsidR="00CC6CAB">
        <w:rPr>
          <w:rFonts w:ascii="Calibri" w:hAnsi="Calibri" w:cs="Arial"/>
          <w:sz w:val="22"/>
          <w:szCs w:val="22"/>
        </w:rPr>
        <w:t>kloubových nízkopodlažních</w:t>
      </w:r>
      <w:r w:rsidR="00A27592">
        <w:rPr>
          <w:rFonts w:ascii="Calibri" w:hAnsi="Calibri" w:cs="Arial"/>
          <w:sz w:val="22"/>
          <w:szCs w:val="22"/>
        </w:rPr>
        <w:t xml:space="preserve"> </w:t>
      </w:r>
      <w:r w:rsidR="004D1301">
        <w:rPr>
          <w:rFonts w:ascii="Calibri" w:hAnsi="Calibri" w:cs="Arial"/>
          <w:sz w:val="22"/>
          <w:szCs w:val="22"/>
        </w:rPr>
        <w:t>aut</w:t>
      </w:r>
      <w:r w:rsidR="00677FEF">
        <w:rPr>
          <w:rFonts w:ascii="Calibri" w:hAnsi="Calibri" w:cs="Arial"/>
          <w:sz w:val="22"/>
          <w:szCs w:val="22"/>
        </w:rPr>
        <w:t xml:space="preserve">obusů </w:t>
      </w:r>
      <w:r w:rsidR="00EB0D6F">
        <w:rPr>
          <w:rFonts w:ascii="Calibri" w:hAnsi="Calibri" w:cs="Arial"/>
          <w:sz w:val="22"/>
          <w:szCs w:val="22"/>
        </w:rPr>
        <w:t>(</w:t>
      </w:r>
      <w:r>
        <w:rPr>
          <w:rFonts w:ascii="Calibri" w:hAnsi="Calibri" w:cs="Arial"/>
          <w:sz w:val="22"/>
          <w:szCs w:val="22"/>
        </w:rPr>
        <w:t>dále jen „</w:t>
      </w:r>
      <w:r w:rsidR="00CC6CAB">
        <w:rPr>
          <w:rFonts w:ascii="Calibri" w:hAnsi="Calibri" w:cs="Arial"/>
          <w:sz w:val="22"/>
          <w:szCs w:val="22"/>
        </w:rPr>
        <w:t>kupní smlouva</w:t>
      </w:r>
      <w:r>
        <w:rPr>
          <w:rFonts w:ascii="Calibri" w:hAnsi="Calibri" w:cs="Arial"/>
          <w:sz w:val="22"/>
          <w:szCs w:val="22"/>
        </w:rPr>
        <w:t xml:space="preserve">“) je uzavírána na základě kupujícím vyhlášeného otevřeného řízení k zadání veřejné zakázky na </w:t>
      </w:r>
      <w:r w:rsidR="00A020F4" w:rsidRPr="00A020F4">
        <w:rPr>
          <w:rFonts w:ascii="Calibri" w:hAnsi="Calibri" w:cs="Arial"/>
          <w:b/>
          <w:sz w:val="22"/>
          <w:szCs w:val="22"/>
        </w:rPr>
        <w:t>„</w:t>
      </w:r>
      <w:r w:rsidR="00A020F4" w:rsidRPr="00B35FE9">
        <w:rPr>
          <w:rFonts w:ascii="Calibri" w:hAnsi="Calibri" w:cs="Arial"/>
          <w:b/>
          <w:sz w:val="22"/>
          <w:szCs w:val="22"/>
        </w:rPr>
        <w:t>D</w:t>
      </w:r>
      <w:r w:rsidR="00213E22" w:rsidRPr="00B35FE9">
        <w:rPr>
          <w:rFonts w:ascii="Calibri" w:hAnsi="Calibri" w:cs="Arial"/>
          <w:b/>
          <w:sz w:val="22"/>
          <w:szCs w:val="22"/>
        </w:rPr>
        <w:t>odávku</w:t>
      </w:r>
      <w:r w:rsidR="00A020F4" w:rsidRPr="00B35FE9">
        <w:rPr>
          <w:rFonts w:ascii="Calibri" w:hAnsi="Calibri" w:cs="Arial"/>
          <w:b/>
          <w:sz w:val="22"/>
          <w:szCs w:val="22"/>
        </w:rPr>
        <w:t xml:space="preserve"> </w:t>
      </w:r>
      <w:r w:rsidR="00960430">
        <w:rPr>
          <w:rFonts w:ascii="Calibri" w:hAnsi="Calibri" w:cs="Arial"/>
          <w:b/>
          <w:sz w:val="22"/>
          <w:szCs w:val="22"/>
        </w:rPr>
        <w:t>37</w:t>
      </w:r>
      <w:r w:rsidR="008F0D6B" w:rsidRPr="00B35FE9">
        <w:rPr>
          <w:rFonts w:ascii="Calibri" w:hAnsi="Calibri" w:cs="Arial"/>
          <w:b/>
          <w:sz w:val="22"/>
          <w:szCs w:val="22"/>
        </w:rPr>
        <w:t xml:space="preserve"> ks</w:t>
      </w:r>
      <w:r w:rsidR="00CC6CAB">
        <w:rPr>
          <w:rFonts w:ascii="Calibri" w:hAnsi="Calibri" w:cs="Arial"/>
          <w:b/>
          <w:sz w:val="22"/>
          <w:szCs w:val="22"/>
        </w:rPr>
        <w:t xml:space="preserve"> kloubových nízkopodlažních auto</w:t>
      </w:r>
      <w:r w:rsidR="00740475">
        <w:rPr>
          <w:rFonts w:ascii="Calibri" w:hAnsi="Calibri" w:cs="Arial"/>
          <w:b/>
          <w:sz w:val="22"/>
          <w:szCs w:val="22"/>
        </w:rPr>
        <w:t>b</w:t>
      </w:r>
      <w:r w:rsidR="00A331C4">
        <w:rPr>
          <w:rFonts w:ascii="Calibri" w:hAnsi="Calibri" w:cs="Arial"/>
          <w:b/>
          <w:sz w:val="22"/>
          <w:szCs w:val="22"/>
        </w:rPr>
        <w:t>usů</w:t>
      </w:r>
      <w:r w:rsidR="00A020F4" w:rsidRPr="00A020F4">
        <w:rPr>
          <w:rFonts w:ascii="Calibri" w:hAnsi="Calibri" w:cs="Arial"/>
          <w:b/>
          <w:sz w:val="22"/>
          <w:szCs w:val="22"/>
        </w:rPr>
        <w:t>“</w:t>
      </w:r>
      <w:r w:rsidRPr="00A020F4">
        <w:rPr>
          <w:rFonts w:ascii="Calibri" w:hAnsi="Calibri" w:cs="Arial"/>
          <w:b/>
          <w:sz w:val="22"/>
          <w:szCs w:val="22"/>
        </w:rPr>
        <w:t>,</w:t>
      </w:r>
      <w:r>
        <w:rPr>
          <w:rFonts w:ascii="Calibri" w:hAnsi="Calibri" w:cs="Arial"/>
          <w:sz w:val="22"/>
          <w:szCs w:val="22"/>
        </w:rPr>
        <w:t xml:space="preserve"> které bylo uveřejněno ve Věstníku veřejných zakázek pod evidenčním číslem </w:t>
      </w:r>
      <w:r w:rsidR="00CC6CAB" w:rsidRPr="00CC6CAB">
        <w:rPr>
          <w:rFonts w:ascii="Calibri" w:hAnsi="Calibri" w:cs="Arial"/>
          <w:sz w:val="22"/>
          <w:szCs w:val="22"/>
          <w:highlight w:val="yellow"/>
        </w:rPr>
        <w:t>xxxxxxxxxx</w:t>
      </w:r>
      <w:r w:rsidR="003E6610">
        <w:rPr>
          <w:rFonts w:ascii="Calibri" w:hAnsi="Calibri" w:cs="Arial"/>
          <w:sz w:val="22"/>
          <w:szCs w:val="22"/>
        </w:rPr>
        <w:t>.</w:t>
      </w:r>
      <w:r>
        <w:rPr>
          <w:rFonts w:ascii="Calibri" w:hAnsi="Calibri" w:cs="Arial"/>
          <w:sz w:val="22"/>
          <w:szCs w:val="22"/>
        </w:rPr>
        <w:t xml:space="preserve"> </w:t>
      </w:r>
    </w:p>
    <w:p w14:paraId="28E256DB" w14:textId="41B5EDCD" w:rsidR="006A65D1" w:rsidRDefault="0011124C" w:rsidP="0011124C">
      <w:pPr>
        <w:jc w:val="both"/>
        <w:outlineLvl w:val="0"/>
        <w:rPr>
          <w:rFonts w:ascii="Calibri" w:hAnsi="Calibri" w:cs="Calibri"/>
          <w:sz w:val="22"/>
          <w:szCs w:val="22"/>
        </w:rPr>
      </w:pPr>
      <w:r>
        <w:rPr>
          <w:rFonts w:ascii="Calibri" w:hAnsi="Calibri" w:cs="Calibri"/>
          <w:sz w:val="22"/>
          <w:szCs w:val="22"/>
        </w:rPr>
        <w:t>Prodávající</w:t>
      </w:r>
      <w:r w:rsidRPr="000431E5">
        <w:rPr>
          <w:rFonts w:ascii="Calibri" w:hAnsi="Calibri" w:cs="Calibri"/>
          <w:sz w:val="22"/>
          <w:szCs w:val="22"/>
        </w:rPr>
        <w:t xml:space="preserve"> prohlašuje, že při plnění povinností dle této </w:t>
      </w:r>
      <w:r w:rsidR="00CC6CAB">
        <w:rPr>
          <w:rFonts w:ascii="Calibri" w:hAnsi="Calibri" w:cs="Calibri"/>
          <w:sz w:val="22"/>
          <w:szCs w:val="22"/>
        </w:rPr>
        <w:t>smlouvy</w:t>
      </w:r>
      <w:r w:rsidRPr="000431E5">
        <w:rPr>
          <w:rFonts w:ascii="Calibri" w:hAnsi="Calibri" w:cs="Calibri"/>
          <w:sz w:val="22"/>
          <w:szCs w:val="22"/>
        </w:rPr>
        <w:t xml:space="preserve"> je vázán podmínkami stanovenými v zadávací dokumentaci výše uvedeného zadávacího řízení a tyto se zavazuje dodržovat</w:t>
      </w:r>
      <w:r w:rsidR="00772300">
        <w:rPr>
          <w:rFonts w:ascii="Calibri" w:hAnsi="Calibri" w:cs="Calibri"/>
          <w:sz w:val="22"/>
          <w:szCs w:val="22"/>
        </w:rPr>
        <w:t>.</w:t>
      </w:r>
    </w:p>
    <w:p w14:paraId="3E4B0E9C" w14:textId="7B70ADDB" w:rsidR="00772300" w:rsidRDefault="00772300" w:rsidP="0011124C">
      <w:pPr>
        <w:jc w:val="both"/>
        <w:outlineLvl w:val="0"/>
        <w:rPr>
          <w:rFonts w:ascii="Calibri" w:hAnsi="Calibri" w:cs="Arial"/>
          <w:sz w:val="22"/>
          <w:szCs w:val="22"/>
        </w:rPr>
      </w:pPr>
    </w:p>
    <w:p w14:paraId="0E2AD086" w14:textId="77777777" w:rsidR="006A65D1" w:rsidRDefault="006A65D1" w:rsidP="006A65D1">
      <w:pPr>
        <w:jc w:val="both"/>
        <w:rPr>
          <w:rFonts w:ascii="Calibri" w:hAnsi="Calibri" w:cs="Arial"/>
          <w:sz w:val="22"/>
          <w:szCs w:val="22"/>
          <w:u w:val="single"/>
        </w:rPr>
      </w:pPr>
    </w:p>
    <w:p w14:paraId="1B8E6AAA" w14:textId="3DF646E9" w:rsidR="0044676F" w:rsidRPr="00FB5A8F" w:rsidRDefault="0044676F" w:rsidP="0044676F">
      <w:pPr>
        <w:jc w:val="both"/>
        <w:outlineLvl w:val="0"/>
        <w:rPr>
          <w:rFonts w:ascii="Calibri" w:hAnsi="Calibri" w:cs="Arial"/>
          <w:b/>
          <w:sz w:val="22"/>
          <w:szCs w:val="22"/>
          <w:u w:val="single"/>
        </w:rPr>
      </w:pPr>
      <w:r w:rsidRPr="00FB5A8F">
        <w:rPr>
          <w:rFonts w:ascii="Calibri" w:hAnsi="Calibri" w:cs="Arial"/>
          <w:b/>
          <w:sz w:val="22"/>
          <w:szCs w:val="22"/>
          <w:u w:val="single"/>
        </w:rPr>
        <w:t xml:space="preserve">I. Předmět </w:t>
      </w:r>
      <w:r w:rsidR="00772300">
        <w:rPr>
          <w:rFonts w:ascii="Calibri" w:hAnsi="Calibri" w:cs="Arial"/>
          <w:b/>
          <w:sz w:val="22"/>
          <w:szCs w:val="22"/>
          <w:u w:val="single"/>
        </w:rPr>
        <w:t>kupní smlouvy</w:t>
      </w:r>
    </w:p>
    <w:p w14:paraId="419EC843" w14:textId="6700942A" w:rsidR="001D2A81" w:rsidRDefault="001D2A81" w:rsidP="001D2A81">
      <w:pPr>
        <w:jc w:val="both"/>
        <w:outlineLvl w:val="0"/>
        <w:rPr>
          <w:rFonts w:ascii="Calibri" w:hAnsi="Calibri" w:cs="Arial"/>
          <w:sz w:val="22"/>
          <w:szCs w:val="22"/>
        </w:rPr>
      </w:pPr>
      <w:r>
        <w:rPr>
          <w:rFonts w:ascii="Calibri" w:hAnsi="Calibri" w:cs="Arial"/>
          <w:sz w:val="22"/>
          <w:szCs w:val="22"/>
        </w:rPr>
        <w:t xml:space="preserve">Prodávající se na základě této </w:t>
      </w:r>
      <w:r w:rsidR="00772300">
        <w:rPr>
          <w:rFonts w:ascii="Calibri" w:hAnsi="Calibri" w:cs="Arial"/>
          <w:sz w:val="22"/>
          <w:szCs w:val="22"/>
        </w:rPr>
        <w:t xml:space="preserve">smlouvy </w:t>
      </w:r>
      <w:r>
        <w:rPr>
          <w:rFonts w:ascii="Calibri" w:hAnsi="Calibri" w:cs="Arial"/>
          <w:sz w:val="22"/>
          <w:szCs w:val="22"/>
        </w:rPr>
        <w:t xml:space="preserve">zavazuje </w:t>
      </w:r>
    </w:p>
    <w:p w14:paraId="4C6D9677" w14:textId="2DD93E5E" w:rsidR="001D2A81" w:rsidRPr="00591424" w:rsidRDefault="001D2A81" w:rsidP="00591424">
      <w:pPr>
        <w:pStyle w:val="Odstavecseseznamem"/>
        <w:numPr>
          <w:ilvl w:val="0"/>
          <w:numId w:val="22"/>
        </w:numPr>
        <w:jc w:val="both"/>
        <w:outlineLvl w:val="0"/>
        <w:rPr>
          <w:rFonts w:ascii="Calibri" w:hAnsi="Calibri" w:cs="Arial"/>
          <w:sz w:val="22"/>
          <w:szCs w:val="22"/>
        </w:rPr>
      </w:pPr>
      <w:r w:rsidRPr="00D51723">
        <w:rPr>
          <w:rFonts w:ascii="Calibri" w:hAnsi="Calibri" w:cs="Arial"/>
          <w:sz w:val="22"/>
          <w:szCs w:val="22"/>
        </w:rPr>
        <w:t xml:space="preserve">dodat kupujícímu a převést na něj vlastnické právo za cenu dohodnutou v čl. I odst. 1 této </w:t>
      </w:r>
      <w:r w:rsidR="00772300">
        <w:rPr>
          <w:rFonts w:ascii="Calibri" w:hAnsi="Calibri" w:cs="Arial"/>
          <w:sz w:val="22"/>
          <w:szCs w:val="22"/>
        </w:rPr>
        <w:t>smlouvy</w:t>
      </w:r>
      <w:r w:rsidR="00591424">
        <w:rPr>
          <w:rFonts w:ascii="Calibri" w:hAnsi="Calibri" w:cs="Arial"/>
          <w:sz w:val="22"/>
          <w:szCs w:val="22"/>
        </w:rPr>
        <w:t xml:space="preserve"> </w:t>
      </w:r>
      <w:r w:rsidR="00254AA8">
        <w:rPr>
          <w:rFonts w:ascii="Calibri" w:hAnsi="Calibri" w:cs="Arial"/>
          <w:sz w:val="22"/>
          <w:szCs w:val="22"/>
        </w:rPr>
        <w:t xml:space="preserve">ke </w:t>
      </w:r>
      <w:r w:rsidR="00944A9B">
        <w:rPr>
          <w:rFonts w:ascii="Calibri" w:hAnsi="Calibri" w:cs="Arial"/>
          <w:sz w:val="22"/>
          <w:szCs w:val="22"/>
        </w:rPr>
        <w:t>37</w:t>
      </w:r>
      <w:r w:rsidRPr="00591424">
        <w:rPr>
          <w:rFonts w:ascii="Calibri" w:hAnsi="Calibri" w:cs="Arial"/>
          <w:sz w:val="22"/>
          <w:szCs w:val="22"/>
        </w:rPr>
        <w:t xml:space="preserve"> ks </w:t>
      </w:r>
      <w:r w:rsidR="00591424" w:rsidRPr="00591424">
        <w:rPr>
          <w:rFonts w:ascii="Calibri" w:hAnsi="Calibri" w:cs="Arial"/>
          <w:sz w:val="22"/>
          <w:szCs w:val="22"/>
        </w:rPr>
        <w:t xml:space="preserve">kloubových nízkopodlažních </w:t>
      </w:r>
      <w:r w:rsidR="00591424">
        <w:rPr>
          <w:rFonts w:ascii="Calibri" w:hAnsi="Calibri" w:cs="Arial"/>
          <w:sz w:val="22"/>
          <w:szCs w:val="22"/>
        </w:rPr>
        <w:t>auto</w:t>
      </w:r>
      <w:r w:rsidR="00740475" w:rsidRPr="00591424">
        <w:rPr>
          <w:rFonts w:ascii="Calibri" w:hAnsi="Calibri" w:cs="Arial"/>
          <w:sz w:val="22"/>
          <w:szCs w:val="22"/>
        </w:rPr>
        <w:t>b</w:t>
      </w:r>
      <w:r w:rsidR="00A331C4" w:rsidRPr="00591424">
        <w:rPr>
          <w:rFonts w:ascii="Calibri" w:hAnsi="Calibri" w:cs="Arial"/>
          <w:sz w:val="22"/>
          <w:szCs w:val="22"/>
        </w:rPr>
        <w:t>usů</w:t>
      </w:r>
      <w:r w:rsidR="00C650B0" w:rsidRPr="00591424">
        <w:rPr>
          <w:rFonts w:ascii="Calibri" w:hAnsi="Calibri" w:cs="Arial"/>
          <w:sz w:val="22"/>
          <w:szCs w:val="22"/>
        </w:rPr>
        <w:t xml:space="preserve"> </w:t>
      </w:r>
      <w:r w:rsidRPr="00591424">
        <w:rPr>
          <w:rFonts w:ascii="Calibri" w:hAnsi="Calibri" w:cs="Arial"/>
          <w:sz w:val="22"/>
          <w:szCs w:val="22"/>
        </w:rPr>
        <w:t xml:space="preserve">v provedení </w:t>
      </w:r>
      <w:bookmarkStart w:id="0" w:name="_Hlk49852061"/>
      <w:r w:rsidRPr="00591424">
        <w:rPr>
          <w:rFonts w:ascii="Calibri" w:hAnsi="Calibri" w:cs="Arial"/>
          <w:sz w:val="22"/>
          <w:szCs w:val="22"/>
        </w:rPr>
        <w:t xml:space="preserve">dle technické specifikace tvořící přílohu č.1 a č.2 této </w:t>
      </w:r>
      <w:bookmarkEnd w:id="0"/>
      <w:r w:rsidR="00772300" w:rsidRPr="00591424">
        <w:rPr>
          <w:rFonts w:ascii="Calibri" w:hAnsi="Calibri" w:cs="Arial"/>
          <w:sz w:val="22"/>
          <w:szCs w:val="22"/>
        </w:rPr>
        <w:t>smlouvy</w:t>
      </w:r>
      <w:r w:rsidRPr="00591424">
        <w:rPr>
          <w:rFonts w:ascii="Calibri" w:hAnsi="Calibri" w:cs="Arial"/>
          <w:sz w:val="22"/>
          <w:szCs w:val="22"/>
        </w:rPr>
        <w:t xml:space="preserve">, dále také označováno v této </w:t>
      </w:r>
      <w:r w:rsidR="00772300" w:rsidRPr="00591424">
        <w:rPr>
          <w:rFonts w:ascii="Calibri" w:hAnsi="Calibri" w:cs="Arial"/>
          <w:sz w:val="22"/>
          <w:szCs w:val="22"/>
        </w:rPr>
        <w:t>smlouvě</w:t>
      </w:r>
      <w:r w:rsidRPr="00591424">
        <w:rPr>
          <w:rFonts w:ascii="Calibri" w:hAnsi="Calibri" w:cs="Arial"/>
          <w:sz w:val="22"/>
          <w:szCs w:val="22"/>
        </w:rPr>
        <w:t xml:space="preserve"> jen jako „</w:t>
      </w:r>
      <w:r w:rsidR="00591424" w:rsidRPr="00591424">
        <w:rPr>
          <w:rFonts w:ascii="Calibri" w:hAnsi="Calibri" w:cs="Arial"/>
          <w:sz w:val="22"/>
          <w:szCs w:val="22"/>
        </w:rPr>
        <w:t>auto</w:t>
      </w:r>
      <w:r w:rsidR="00740475" w:rsidRPr="00591424">
        <w:rPr>
          <w:rFonts w:ascii="Calibri" w:hAnsi="Calibri" w:cs="Arial"/>
          <w:sz w:val="22"/>
          <w:szCs w:val="22"/>
        </w:rPr>
        <w:t>b</w:t>
      </w:r>
      <w:r w:rsidR="00A331C4" w:rsidRPr="00591424">
        <w:rPr>
          <w:rFonts w:ascii="Calibri" w:hAnsi="Calibri" w:cs="Arial"/>
          <w:sz w:val="22"/>
          <w:szCs w:val="22"/>
        </w:rPr>
        <w:t>usy</w:t>
      </w:r>
      <w:r w:rsidRPr="00591424">
        <w:rPr>
          <w:rFonts w:ascii="Calibri" w:hAnsi="Calibri" w:cs="Arial"/>
          <w:sz w:val="22"/>
          <w:szCs w:val="22"/>
        </w:rPr>
        <w:t xml:space="preserve">““ nebo „vozy“ nebo „vozidla“ nebo „zboží“, ve lhůtě dle čl. II. odst. 1 této </w:t>
      </w:r>
      <w:r w:rsidR="00772300" w:rsidRPr="00591424">
        <w:rPr>
          <w:rFonts w:ascii="Calibri" w:hAnsi="Calibri" w:cs="Arial"/>
          <w:sz w:val="22"/>
          <w:szCs w:val="22"/>
        </w:rPr>
        <w:t>smlouvy</w:t>
      </w:r>
      <w:r w:rsidRPr="00591424">
        <w:rPr>
          <w:rFonts w:ascii="Calibri" w:hAnsi="Calibri" w:cs="Arial"/>
          <w:sz w:val="22"/>
          <w:szCs w:val="22"/>
        </w:rPr>
        <w:t xml:space="preserve">, </w:t>
      </w:r>
    </w:p>
    <w:p w14:paraId="617714F7" w14:textId="023A6F9F" w:rsidR="00560FEB" w:rsidRPr="00506840" w:rsidRDefault="001D2A81" w:rsidP="001D2A81">
      <w:pPr>
        <w:pStyle w:val="Odstavecseseznamem"/>
        <w:numPr>
          <w:ilvl w:val="0"/>
          <w:numId w:val="22"/>
        </w:numPr>
        <w:jc w:val="both"/>
        <w:outlineLvl w:val="0"/>
        <w:rPr>
          <w:rFonts w:ascii="Calibri" w:hAnsi="Calibri" w:cs="Arial"/>
          <w:sz w:val="22"/>
          <w:szCs w:val="22"/>
        </w:rPr>
      </w:pPr>
      <w:r w:rsidRPr="00506840">
        <w:rPr>
          <w:rFonts w:ascii="Calibri" w:hAnsi="Calibri" w:cs="Arial"/>
          <w:sz w:val="22"/>
          <w:szCs w:val="22"/>
        </w:rPr>
        <w:t xml:space="preserve">dodat výše uvedené </w:t>
      </w:r>
      <w:r w:rsidR="00591424">
        <w:rPr>
          <w:rFonts w:ascii="Calibri" w:hAnsi="Calibri" w:cs="Arial"/>
          <w:sz w:val="22"/>
          <w:szCs w:val="22"/>
        </w:rPr>
        <w:t>auto</w:t>
      </w:r>
      <w:r w:rsidR="00740475">
        <w:rPr>
          <w:rFonts w:ascii="Calibri" w:hAnsi="Calibri" w:cs="Arial"/>
          <w:sz w:val="22"/>
          <w:szCs w:val="22"/>
        </w:rPr>
        <w:t>b</w:t>
      </w:r>
      <w:r w:rsidR="00A331C4" w:rsidRPr="00506840">
        <w:rPr>
          <w:rFonts w:ascii="Calibri" w:hAnsi="Calibri" w:cs="Arial"/>
          <w:sz w:val="22"/>
          <w:szCs w:val="22"/>
        </w:rPr>
        <w:t>usy</w:t>
      </w:r>
      <w:r w:rsidRPr="00506840">
        <w:rPr>
          <w:rFonts w:ascii="Calibri" w:hAnsi="Calibri" w:cs="Arial"/>
          <w:sz w:val="22"/>
          <w:szCs w:val="22"/>
        </w:rPr>
        <w:t xml:space="preserve"> vybavené komponenty RIS II</w:t>
      </w:r>
      <w:r w:rsidR="00591424">
        <w:rPr>
          <w:rFonts w:ascii="Calibri" w:hAnsi="Calibri" w:cs="Arial"/>
          <w:sz w:val="22"/>
          <w:szCs w:val="22"/>
        </w:rPr>
        <w:t>,</w:t>
      </w:r>
      <w:r w:rsidR="00196D0A" w:rsidRPr="00506840">
        <w:rPr>
          <w:rFonts w:ascii="Calibri" w:hAnsi="Calibri" w:cs="Arial"/>
          <w:sz w:val="22"/>
          <w:szCs w:val="22"/>
        </w:rPr>
        <w:t xml:space="preserve"> </w:t>
      </w:r>
      <w:r w:rsidR="005A464A" w:rsidRPr="00506840">
        <w:rPr>
          <w:rFonts w:ascii="Calibri" w:hAnsi="Calibri" w:cs="Arial"/>
          <w:sz w:val="22"/>
          <w:szCs w:val="22"/>
        </w:rPr>
        <w:t xml:space="preserve">validátory </w:t>
      </w:r>
      <w:r w:rsidR="00196D0A" w:rsidRPr="00506840">
        <w:rPr>
          <w:rFonts w:ascii="Calibri" w:hAnsi="Calibri" w:cs="Arial"/>
          <w:sz w:val="22"/>
          <w:szCs w:val="22"/>
        </w:rPr>
        <w:t>EOC II</w:t>
      </w:r>
      <w:r w:rsidR="00591424">
        <w:rPr>
          <w:rFonts w:ascii="Calibri" w:hAnsi="Calibri" w:cs="Arial"/>
          <w:sz w:val="22"/>
          <w:szCs w:val="22"/>
        </w:rPr>
        <w:t xml:space="preserve"> a komponenty APC</w:t>
      </w:r>
      <w:r w:rsidRPr="00506840">
        <w:rPr>
          <w:rFonts w:ascii="Calibri" w:hAnsi="Calibri" w:cs="Arial"/>
          <w:sz w:val="22"/>
          <w:szCs w:val="22"/>
        </w:rPr>
        <w:t xml:space="preserve"> vč. jejich montáže, a to komponenty dodanými prodávajícím nebo komponenty předaným prodávajícímu ze strany kupujícího v souladu s čl. VII. odst. 7 této </w:t>
      </w:r>
      <w:r w:rsidR="00772300">
        <w:rPr>
          <w:rFonts w:ascii="Calibri" w:hAnsi="Calibri" w:cs="Arial"/>
          <w:sz w:val="22"/>
          <w:szCs w:val="22"/>
        </w:rPr>
        <w:t>smlouvy</w:t>
      </w:r>
      <w:r w:rsidR="00772300" w:rsidRPr="00506840">
        <w:rPr>
          <w:rFonts w:ascii="Calibri" w:hAnsi="Calibri" w:cs="Arial"/>
          <w:sz w:val="22"/>
          <w:szCs w:val="22"/>
        </w:rPr>
        <w:t xml:space="preserve"> </w:t>
      </w:r>
      <w:r w:rsidR="008C16C1" w:rsidRPr="00506840">
        <w:rPr>
          <w:rFonts w:ascii="Calibri" w:hAnsi="Calibri" w:cs="Arial"/>
          <w:sz w:val="22"/>
          <w:szCs w:val="22"/>
        </w:rPr>
        <w:t>nebo provést přípravu pro montáž komponentů RIS II</w:t>
      </w:r>
      <w:r w:rsidR="00591424">
        <w:rPr>
          <w:rFonts w:ascii="Calibri" w:hAnsi="Calibri" w:cs="Arial"/>
          <w:sz w:val="22"/>
          <w:szCs w:val="22"/>
        </w:rPr>
        <w:t>,</w:t>
      </w:r>
      <w:r w:rsidR="008C16C1" w:rsidRPr="00506840">
        <w:rPr>
          <w:rFonts w:ascii="Calibri" w:hAnsi="Calibri" w:cs="Arial"/>
          <w:sz w:val="22"/>
          <w:szCs w:val="22"/>
        </w:rPr>
        <w:t xml:space="preserve"> validátorů EOC II</w:t>
      </w:r>
      <w:r w:rsidR="00591424">
        <w:rPr>
          <w:rFonts w:ascii="Calibri" w:hAnsi="Calibri" w:cs="Arial"/>
          <w:sz w:val="22"/>
          <w:szCs w:val="22"/>
        </w:rPr>
        <w:t xml:space="preserve"> a komponentů APC</w:t>
      </w:r>
      <w:r w:rsidR="008C16C1" w:rsidRPr="00506840">
        <w:rPr>
          <w:rFonts w:ascii="Calibri" w:hAnsi="Calibri" w:cs="Arial"/>
          <w:sz w:val="22"/>
          <w:szCs w:val="22"/>
        </w:rPr>
        <w:t xml:space="preserve"> u kupujícího před uvedením </w:t>
      </w:r>
      <w:r w:rsidR="00591424">
        <w:rPr>
          <w:rFonts w:ascii="Calibri" w:hAnsi="Calibri" w:cs="Arial"/>
          <w:sz w:val="22"/>
          <w:szCs w:val="22"/>
        </w:rPr>
        <w:t>auto</w:t>
      </w:r>
      <w:r w:rsidR="00740475">
        <w:rPr>
          <w:rFonts w:ascii="Calibri" w:hAnsi="Calibri" w:cs="Arial"/>
          <w:sz w:val="22"/>
          <w:szCs w:val="22"/>
        </w:rPr>
        <w:t>b</w:t>
      </w:r>
      <w:r w:rsidR="00EC636A" w:rsidRPr="00506840">
        <w:rPr>
          <w:rFonts w:ascii="Calibri" w:hAnsi="Calibri" w:cs="Arial"/>
          <w:sz w:val="22"/>
          <w:szCs w:val="22"/>
        </w:rPr>
        <w:t>usů</w:t>
      </w:r>
      <w:r w:rsidR="008C16C1" w:rsidRPr="00506840">
        <w:rPr>
          <w:rFonts w:ascii="Calibri" w:hAnsi="Calibri" w:cs="Arial"/>
          <w:sz w:val="22"/>
          <w:szCs w:val="22"/>
        </w:rPr>
        <w:t xml:space="preserve"> do provozu</w:t>
      </w:r>
      <w:r w:rsidRPr="00506840">
        <w:rPr>
          <w:rFonts w:ascii="Calibri" w:hAnsi="Calibri" w:cs="Arial"/>
          <w:sz w:val="22"/>
          <w:szCs w:val="22"/>
        </w:rPr>
        <w:t xml:space="preserve">; </w:t>
      </w:r>
      <w:r w:rsidR="006A5F1B" w:rsidRPr="00506840">
        <w:rPr>
          <w:rFonts w:ascii="Calibri" w:hAnsi="Calibri" w:cs="Arial"/>
          <w:sz w:val="22"/>
          <w:szCs w:val="22"/>
        </w:rPr>
        <w:t xml:space="preserve">sada </w:t>
      </w:r>
      <w:r w:rsidRPr="00506840">
        <w:rPr>
          <w:rFonts w:ascii="Calibri" w:hAnsi="Calibri" w:cs="Arial"/>
          <w:sz w:val="22"/>
          <w:szCs w:val="22"/>
        </w:rPr>
        <w:t>komponent</w:t>
      </w:r>
      <w:r w:rsidR="006A5F1B" w:rsidRPr="00506840">
        <w:rPr>
          <w:rFonts w:ascii="Calibri" w:hAnsi="Calibri" w:cs="Arial"/>
          <w:sz w:val="22"/>
          <w:szCs w:val="22"/>
        </w:rPr>
        <w:t>ů</w:t>
      </w:r>
      <w:r w:rsidRPr="00506840">
        <w:rPr>
          <w:rFonts w:ascii="Calibri" w:hAnsi="Calibri" w:cs="Arial"/>
          <w:sz w:val="22"/>
          <w:szCs w:val="22"/>
        </w:rPr>
        <w:t xml:space="preserve"> RIS II</w:t>
      </w:r>
      <w:r w:rsidR="00591424">
        <w:rPr>
          <w:rFonts w:ascii="Calibri" w:hAnsi="Calibri" w:cs="Arial"/>
          <w:sz w:val="22"/>
          <w:szCs w:val="22"/>
        </w:rPr>
        <w:t>,</w:t>
      </w:r>
      <w:r w:rsidR="00196D0A" w:rsidRPr="00506840">
        <w:rPr>
          <w:rFonts w:ascii="Calibri" w:hAnsi="Calibri" w:cs="Arial"/>
          <w:sz w:val="22"/>
          <w:szCs w:val="22"/>
        </w:rPr>
        <w:t xml:space="preserve"> </w:t>
      </w:r>
      <w:r w:rsidR="006A5F1B" w:rsidRPr="00506840">
        <w:rPr>
          <w:rFonts w:ascii="Calibri" w:hAnsi="Calibri" w:cs="Arial"/>
          <w:sz w:val="22"/>
          <w:szCs w:val="22"/>
        </w:rPr>
        <w:t xml:space="preserve">sada </w:t>
      </w:r>
      <w:r w:rsidR="005A464A" w:rsidRPr="00506840">
        <w:rPr>
          <w:rFonts w:ascii="Calibri" w:hAnsi="Calibri" w:cs="Arial"/>
          <w:sz w:val="22"/>
          <w:szCs w:val="22"/>
        </w:rPr>
        <w:t>validátor</w:t>
      </w:r>
      <w:r w:rsidR="006A5F1B" w:rsidRPr="00506840">
        <w:rPr>
          <w:rFonts w:ascii="Calibri" w:hAnsi="Calibri" w:cs="Arial"/>
          <w:sz w:val="22"/>
          <w:szCs w:val="22"/>
        </w:rPr>
        <w:t>ů</w:t>
      </w:r>
      <w:r w:rsidR="005A464A" w:rsidRPr="00506840">
        <w:rPr>
          <w:rFonts w:ascii="Calibri" w:hAnsi="Calibri" w:cs="Arial"/>
          <w:sz w:val="22"/>
          <w:szCs w:val="22"/>
        </w:rPr>
        <w:t xml:space="preserve"> </w:t>
      </w:r>
      <w:r w:rsidR="00196D0A" w:rsidRPr="00506840">
        <w:rPr>
          <w:rFonts w:ascii="Calibri" w:hAnsi="Calibri" w:cs="Arial"/>
          <w:sz w:val="22"/>
          <w:szCs w:val="22"/>
        </w:rPr>
        <w:t>EOC II</w:t>
      </w:r>
      <w:r w:rsidR="00591424">
        <w:rPr>
          <w:rFonts w:ascii="Calibri" w:hAnsi="Calibri" w:cs="Arial"/>
          <w:sz w:val="22"/>
          <w:szCs w:val="22"/>
        </w:rPr>
        <w:t xml:space="preserve"> a sada komponentů APC</w:t>
      </w:r>
      <w:r w:rsidRPr="00506840">
        <w:rPr>
          <w:rFonts w:ascii="Calibri" w:hAnsi="Calibri" w:cs="Arial"/>
          <w:sz w:val="22"/>
          <w:szCs w:val="22"/>
        </w:rPr>
        <w:t xml:space="preserve"> jsou blíže specifikovány v příloze č. </w:t>
      </w:r>
      <w:r w:rsidRPr="00506840">
        <w:rPr>
          <w:rFonts w:ascii="Calibri" w:hAnsi="Calibri" w:cs="Arial"/>
          <w:bCs/>
          <w:sz w:val="22"/>
          <w:szCs w:val="22"/>
        </w:rPr>
        <w:t xml:space="preserve">1 této </w:t>
      </w:r>
      <w:r w:rsidR="00772300">
        <w:rPr>
          <w:rFonts w:ascii="Calibri" w:hAnsi="Calibri" w:cs="Arial"/>
          <w:bCs/>
          <w:sz w:val="22"/>
          <w:szCs w:val="22"/>
        </w:rPr>
        <w:t>smlouvy</w:t>
      </w:r>
      <w:r w:rsidR="003274A2">
        <w:rPr>
          <w:rFonts w:ascii="Calibri" w:hAnsi="Calibri" w:cs="Arial"/>
          <w:bCs/>
          <w:sz w:val="22"/>
          <w:szCs w:val="22"/>
        </w:rPr>
        <w:t xml:space="preserve">; rozsah </w:t>
      </w:r>
      <w:r w:rsidR="00B2143C">
        <w:rPr>
          <w:rFonts w:ascii="Calibri" w:hAnsi="Calibri" w:cs="Arial"/>
          <w:bCs/>
          <w:sz w:val="22"/>
          <w:szCs w:val="22"/>
        </w:rPr>
        <w:t>dodávky</w:t>
      </w:r>
      <w:r w:rsidR="003274A2">
        <w:rPr>
          <w:rFonts w:ascii="Calibri" w:hAnsi="Calibri" w:cs="Arial"/>
          <w:bCs/>
          <w:sz w:val="22"/>
          <w:szCs w:val="22"/>
        </w:rPr>
        <w:t xml:space="preserve"> </w:t>
      </w:r>
      <w:r w:rsidR="00206003">
        <w:rPr>
          <w:rFonts w:ascii="Calibri" w:hAnsi="Calibri" w:cs="Arial"/>
          <w:bCs/>
          <w:sz w:val="22"/>
          <w:szCs w:val="22"/>
        </w:rPr>
        <w:t xml:space="preserve">dle čl. I. písm. b) této smlouvy </w:t>
      </w:r>
      <w:r w:rsidR="00BC4648">
        <w:rPr>
          <w:rFonts w:ascii="Calibri" w:hAnsi="Calibri" w:cs="Arial"/>
          <w:bCs/>
          <w:sz w:val="22"/>
          <w:szCs w:val="22"/>
        </w:rPr>
        <w:t>bude</w:t>
      </w:r>
      <w:r w:rsidR="000A5058">
        <w:rPr>
          <w:rFonts w:ascii="Calibri" w:hAnsi="Calibri" w:cs="Arial"/>
          <w:bCs/>
          <w:sz w:val="22"/>
          <w:szCs w:val="22"/>
        </w:rPr>
        <w:t xml:space="preserve"> určen pokynem kupujícího v souladu s čl. VII. odst. 7 této smlouvy,</w:t>
      </w:r>
    </w:p>
    <w:p w14:paraId="33CE8BBF" w14:textId="77777777" w:rsidR="00267361" w:rsidRDefault="00267361" w:rsidP="009A476E">
      <w:pPr>
        <w:pStyle w:val="Odstavecseseznamem"/>
        <w:jc w:val="both"/>
        <w:outlineLvl w:val="0"/>
        <w:rPr>
          <w:rFonts w:ascii="Calibri" w:hAnsi="Calibri" w:cs="Arial"/>
          <w:bCs/>
          <w:sz w:val="22"/>
          <w:szCs w:val="22"/>
        </w:rPr>
      </w:pPr>
    </w:p>
    <w:p w14:paraId="72278A4D" w14:textId="19E0DB7E" w:rsidR="001D2A81" w:rsidRPr="00606938" w:rsidRDefault="00267361" w:rsidP="00944A9B">
      <w:pPr>
        <w:pStyle w:val="Odstavecseseznamem"/>
        <w:jc w:val="both"/>
        <w:outlineLvl w:val="0"/>
        <w:rPr>
          <w:rFonts w:ascii="Calibri" w:hAnsi="Calibri" w:cs="Arial"/>
          <w:sz w:val="22"/>
          <w:szCs w:val="22"/>
        </w:rPr>
      </w:pPr>
      <w:r>
        <w:rPr>
          <w:rFonts w:ascii="Calibri" w:hAnsi="Calibri" w:cs="Arial"/>
          <w:bCs/>
          <w:sz w:val="22"/>
          <w:szCs w:val="22"/>
        </w:rPr>
        <w:t>a to za podmínek stanovených touto smlouvou</w:t>
      </w:r>
      <w:r w:rsidR="00936C70">
        <w:rPr>
          <w:rFonts w:ascii="Calibri" w:hAnsi="Calibri" w:cs="Arial"/>
          <w:bCs/>
          <w:sz w:val="22"/>
          <w:szCs w:val="22"/>
        </w:rPr>
        <w:t xml:space="preserve"> a </w:t>
      </w:r>
      <w:r w:rsidR="001C0677" w:rsidRPr="001C0677">
        <w:rPr>
          <w:rFonts w:ascii="Calibri" w:hAnsi="Calibri" w:cs="Arial"/>
          <w:bCs/>
          <w:sz w:val="22"/>
          <w:szCs w:val="22"/>
        </w:rPr>
        <w:t>Smlouvou o zajištění záručního, mimozáručního a pozáručního servisu</w:t>
      </w:r>
      <w:r w:rsidR="009C381B">
        <w:rPr>
          <w:rFonts w:ascii="Calibri" w:hAnsi="Calibri" w:cs="Arial"/>
          <w:bCs/>
          <w:sz w:val="22"/>
          <w:szCs w:val="22"/>
        </w:rPr>
        <w:t xml:space="preserve"> uzavíranou </w:t>
      </w:r>
      <w:r w:rsidR="005A010C">
        <w:rPr>
          <w:rFonts w:ascii="Calibri" w:hAnsi="Calibri" w:cs="Arial"/>
          <w:bCs/>
          <w:sz w:val="22"/>
          <w:szCs w:val="22"/>
        </w:rPr>
        <w:t>mezi stranami této smlouvy společně s touto smlouvou,</w:t>
      </w:r>
    </w:p>
    <w:p w14:paraId="71F198B1" w14:textId="77777777" w:rsidR="001D2A81" w:rsidRDefault="001D2A81" w:rsidP="001D2A81">
      <w:pPr>
        <w:ind w:left="360"/>
        <w:jc w:val="both"/>
        <w:outlineLvl w:val="0"/>
        <w:rPr>
          <w:rFonts w:ascii="Calibri" w:hAnsi="Calibri" w:cs="Arial"/>
          <w:bCs/>
          <w:sz w:val="22"/>
          <w:szCs w:val="22"/>
        </w:rPr>
      </w:pPr>
    </w:p>
    <w:p w14:paraId="5C7BADB8" w14:textId="1C1031FE" w:rsidR="001D2A81" w:rsidRPr="00D51723" w:rsidRDefault="001D2A81" w:rsidP="001D2A81">
      <w:pPr>
        <w:ind w:left="360"/>
        <w:jc w:val="both"/>
        <w:outlineLvl w:val="0"/>
        <w:rPr>
          <w:rFonts w:ascii="Calibri" w:hAnsi="Calibri" w:cs="Arial"/>
          <w:sz w:val="22"/>
          <w:szCs w:val="22"/>
        </w:rPr>
      </w:pPr>
      <w:r>
        <w:rPr>
          <w:rFonts w:ascii="Calibri" w:hAnsi="Calibri" w:cs="Arial"/>
          <w:bCs/>
          <w:sz w:val="22"/>
          <w:szCs w:val="22"/>
        </w:rPr>
        <w:t xml:space="preserve">dále vše také označováno v této </w:t>
      </w:r>
      <w:r w:rsidR="00772300">
        <w:rPr>
          <w:rFonts w:ascii="Calibri" w:hAnsi="Calibri" w:cs="Arial"/>
          <w:bCs/>
          <w:sz w:val="22"/>
          <w:szCs w:val="22"/>
        </w:rPr>
        <w:t xml:space="preserve">smlouvě </w:t>
      </w:r>
      <w:r>
        <w:rPr>
          <w:rFonts w:ascii="Calibri" w:hAnsi="Calibri" w:cs="Arial"/>
          <w:bCs/>
          <w:sz w:val="22"/>
          <w:szCs w:val="22"/>
        </w:rPr>
        <w:t xml:space="preserve">jen jako „předmět </w:t>
      </w:r>
      <w:r w:rsidR="00772300">
        <w:rPr>
          <w:rFonts w:ascii="Calibri" w:hAnsi="Calibri" w:cs="Arial"/>
          <w:bCs/>
          <w:sz w:val="22"/>
          <w:szCs w:val="22"/>
        </w:rPr>
        <w:t>smlouvy</w:t>
      </w:r>
      <w:r>
        <w:rPr>
          <w:rFonts w:ascii="Calibri" w:hAnsi="Calibri" w:cs="Arial"/>
          <w:bCs/>
          <w:sz w:val="22"/>
          <w:szCs w:val="22"/>
        </w:rPr>
        <w:t>“.</w:t>
      </w:r>
      <w:r w:rsidRPr="00D51723">
        <w:rPr>
          <w:rFonts w:ascii="Calibri" w:hAnsi="Calibri" w:cs="Arial"/>
          <w:bCs/>
          <w:sz w:val="22"/>
          <w:szCs w:val="22"/>
        </w:rPr>
        <w:t xml:space="preserve"> </w:t>
      </w:r>
    </w:p>
    <w:p w14:paraId="0FC44995" w14:textId="77777777" w:rsidR="001D2A81" w:rsidRDefault="001D2A81" w:rsidP="001D2A81">
      <w:pPr>
        <w:ind w:left="360"/>
        <w:jc w:val="both"/>
        <w:outlineLvl w:val="0"/>
        <w:rPr>
          <w:rFonts w:ascii="Calibri" w:hAnsi="Calibri" w:cs="Arial"/>
          <w:sz w:val="22"/>
          <w:szCs w:val="22"/>
        </w:rPr>
      </w:pPr>
    </w:p>
    <w:p w14:paraId="78479585" w14:textId="3C559C86" w:rsidR="001D2A81" w:rsidRDefault="001D2A81" w:rsidP="001D2A81">
      <w:pPr>
        <w:jc w:val="both"/>
        <w:outlineLvl w:val="0"/>
        <w:rPr>
          <w:rFonts w:ascii="Calibri" w:hAnsi="Calibri" w:cs="Arial"/>
          <w:sz w:val="22"/>
          <w:szCs w:val="22"/>
        </w:rPr>
      </w:pPr>
      <w:r>
        <w:rPr>
          <w:rFonts w:ascii="Calibri" w:hAnsi="Calibri" w:cs="Arial"/>
          <w:sz w:val="22"/>
          <w:szCs w:val="22"/>
        </w:rPr>
        <w:t>K</w:t>
      </w:r>
      <w:r w:rsidRPr="00D51723">
        <w:rPr>
          <w:rFonts w:ascii="Calibri" w:hAnsi="Calibri" w:cs="Arial"/>
          <w:sz w:val="22"/>
          <w:szCs w:val="22"/>
        </w:rPr>
        <w:t xml:space="preserve">upující se zavazuje </w:t>
      </w:r>
      <w:r w:rsidR="00591424">
        <w:rPr>
          <w:rFonts w:ascii="Calibri" w:hAnsi="Calibri" w:cs="Arial"/>
          <w:sz w:val="22"/>
          <w:szCs w:val="22"/>
        </w:rPr>
        <w:t>auto</w:t>
      </w:r>
      <w:r w:rsidR="00740475">
        <w:rPr>
          <w:rFonts w:ascii="Calibri" w:hAnsi="Calibri" w:cs="Arial"/>
          <w:sz w:val="22"/>
          <w:szCs w:val="22"/>
        </w:rPr>
        <w:t>b</w:t>
      </w:r>
      <w:r w:rsidR="00FE19D6">
        <w:rPr>
          <w:rFonts w:ascii="Calibri" w:hAnsi="Calibri" w:cs="Arial"/>
          <w:sz w:val="22"/>
          <w:szCs w:val="22"/>
        </w:rPr>
        <w:t>usy</w:t>
      </w:r>
      <w:r w:rsidRPr="00D51723">
        <w:rPr>
          <w:rFonts w:ascii="Calibri" w:hAnsi="Calibri" w:cs="Arial"/>
          <w:sz w:val="22"/>
          <w:szCs w:val="22"/>
        </w:rPr>
        <w:t xml:space="preserve"> převzít a zaplatit prodávajícímu uvedenou kupní cenu. </w:t>
      </w:r>
    </w:p>
    <w:p w14:paraId="6D3FF897" w14:textId="77777777" w:rsidR="001D2A81" w:rsidRDefault="001D2A81" w:rsidP="001D2A81">
      <w:pPr>
        <w:jc w:val="both"/>
        <w:outlineLvl w:val="0"/>
        <w:rPr>
          <w:rFonts w:ascii="Calibri" w:hAnsi="Calibri" w:cs="Arial"/>
          <w:sz w:val="22"/>
          <w:szCs w:val="22"/>
        </w:rPr>
      </w:pPr>
    </w:p>
    <w:p w14:paraId="4A309AA3" w14:textId="488942DB" w:rsidR="001D2A81" w:rsidRDefault="001D2A81" w:rsidP="0044676F">
      <w:pPr>
        <w:jc w:val="both"/>
        <w:outlineLvl w:val="0"/>
        <w:rPr>
          <w:rFonts w:ascii="Calibri" w:hAnsi="Calibri" w:cs="Arial"/>
          <w:sz w:val="22"/>
          <w:szCs w:val="22"/>
        </w:rPr>
      </w:pPr>
      <w:r>
        <w:rPr>
          <w:rFonts w:ascii="Calibri" w:hAnsi="Calibri" w:cs="Arial"/>
          <w:sz w:val="22"/>
          <w:szCs w:val="22"/>
        </w:rPr>
        <w:t xml:space="preserve">Prodávající se zavazuje dodávat na základě této </w:t>
      </w:r>
      <w:r w:rsidR="00772300">
        <w:rPr>
          <w:rFonts w:ascii="Calibri" w:hAnsi="Calibri" w:cs="Arial"/>
          <w:sz w:val="22"/>
          <w:szCs w:val="22"/>
        </w:rPr>
        <w:t>kupní smlouvy</w:t>
      </w:r>
      <w:r>
        <w:rPr>
          <w:rFonts w:ascii="Calibri" w:hAnsi="Calibri" w:cs="Arial"/>
          <w:sz w:val="22"/>
          <w:szCs w:val="22"/>
        </w:rPr>
        <w:t xml:space="preserve"> </w:t>
      </w:r>
      <w:r w:rsidR="00591424">
        <w:rPr>
          <w:rFonts w:ascii="Calibri" w:hAnsi="Calibri" w:cs="Arial"/>
          <w:sz w:val="22"/>
          <w:szCs w:val="22"/>
        </w:rPr>
        <w:t>auto</w:t>
      </w:r>
      <w:r w:rsidR="00740475">
        <w:rPr>
          <w:rFonts w:ascii="Calibri" w:hAnsi="Calibri" w:cs="Arial"/>
          <w:sz w:val="22"/>
          <w:szCs w:val="22"/>
        </w:rPr>
        <w:t>b</w:t>
      </w:r>
      <w:r w:rsidR="00FE19D6">
        <w:rPr>
          <w:rFonts w:ascii="Calibri" w:hAnsi="Calibri" w:cs="Arial"/>
          <w:sz w:val="22"/>
          <w:szCs w:val="22"/>
        </w:rPr>
        <w:t>usy</w:t>
      </w:r>
      <w:r>
        <w:rPr>
          <w:rFonts w:ascii="Calibri" w:hAnsi="Calibri" w:cs="Arial"/>
          <w:sz w:val="22"/>
          <w:szCs w:val="22"/>
        </w:rPr>
        <w:t xml:space="preserve">, které byly schváleny pro provoz v České republice. Prodávající se zavazuje předložit doklad o schválení </w:t>
      </w:r>
      <w:r w:rsidR="00591424">
        <w:rPr>
          <w:rFonts w:ascii="Calibri" w:hAnsi="Calibri" w:cs="Arial"/>
          <w:sz w:val="22"/>
          <w:szCs w:val="22"/>
        </w:rPr>
        <w:t>auto</w:t>
      </w:r>
      <w:r w:rsidR="00740475">
        <w:rPr>
          <w:rFonts w:ascii="Calibri" w:hAnsi="Calibri" w:cs="Arial"/>
          <w:sz w:val="22"/>
          <w:szCs w:val="22"/>
        </w:rPr>
        <w:t>b</w:t>
      </w:r>
      <w:r w:rsidR="00FE19D6">
        <w:rPr>
          <w:rFonts w:ascii="Calibri" w:hAnsi="Calibri" w:cs="Arial"/>
          <w:sz w:val="22"/>
          <w:szCs w:val="22"/>
        </w:rPr>
        <w:t>usu</w:t>
      </w:r>
      <w:r>
        <w:rPr>
          <w:rFonts w:ascii="Calibri" w:hAnsi="Calibri" w:cs="Arial"/>
          <w:sz w:val="22"/>
          <w:szCs w:val="22"/>
        </w:rPr>
        <w:t xml:space="preserve"> pro provoz v České republice minimálně 5 pracovních dnů přede dnem dodání prvního z dodávaných </w:t>
      </w:r>
      <w:r w:rsidR="00591424">
        <w:rPr>
          <w:rFonts w:ascii="Calibri" w:hAnsi="Calibri" w:cs="Arial"/>
          <w:sz w:val="22"/>
          <w:szCs w:val="22"/>
        </w:rPr>
        <w:t>auto</w:t>
      </w:r>
      <w:r w:rsidR="00740475">
        <w:rPr>
          <w:rFonts w:ascii="Calibri" w:hAnsi="Calibri" w:cs="Arial"/>
          <w:sz w:val="22"/>
          <w:szCs w:val="22"/>
        </w:rPr>
        <w:t>b</w:t>
      </w:r>
      <w:r w:rsidR="00FE19D6">
        <w:rPr>
          <w:rFonts w:ascii="Calibri" w:hAnsi="Calibri" w:cs="Arial"/>
          <w:sz w:val="22"/>
          <w:szCs w:val="22"/>
        </w:rPr>
        <w:t>usů</w:t>
      </w:r>
      <w:r>
        <w:rPr>
          <w:rFonts w:ascii="Calibri" w:hAnsi="Calibri" w:cs="Arial"/>
          <w:sz w:val="22"/>
          <w:szCs w:val="22"/>
        </w:rPr>
        <w:t>.</w:t>
      </w:r>
    </w:p>
    <w:p w14:paraId="45A93AB4" w14:textId="77777777" w:rsidR="00EB0FEE" w:rsidRPr="001D2A81" w:rsidRDefault="00EB0FEE" w:rsidP="0044676F">
      <w:pPr>
        <w:jc w:val="both"/>
        <w:outlineLvl w:val="0"/>
        <w:rPr>
          <w:rFonts w:ascii="Calibri" w:hAnsi="Calibri" w:cs="Arial"/>
          <w:sz w:val="22"/>
          <w:szCs w:val="22"/>
        </w:rPr>
      </w:pPr>
    </w:p>
    <w:p w14:paraId="083DDCEB" w14:textId="77777777" w:rsidR="0044676F" w:rsidRPr="00FB5A8F" w:rsidRDefault="0044676F" w:rsidP="0044676F">
      <w:pPr>
        <w:jc w:val="both"/>
        <w:outlineLvl w:val="0"/>
        <w:rPr>
          <w:rFonts w:ascii="Calibri" w:hAnsi="Calibri" w:cs="Arial"/>
          <w:sz w:val="22"/>
          <w:szCs w:val="22"/>
          <w:u w:val="single"/>
        </w:rPr>
      </w:pPr>
      <w:r w:rsidRPr="00FB5A8F">
        <w:rPr>
          <w:rFonts w:ascii="Calibri" w:hAnsi="Calibri" w:cs="Arial"/>
          <w:sz w:val="22"/>
          <w:szCs w:val="22"/>
          <w:u w:val="single"/>
        </w:rPr>
        <w:t xml:space="preserve">1. </w:t>
      </w:r>
      <w:r w:rsidR="00A118B0" w:rsidRPr="00FB5A8F">
        <w:rPr>
          <w:rFonts w:ascii="Calibri" w:hAnsi="Calibri" w:cs="Arial"/>
          <w:sz w:val="22"/>
          <w:szCs w:val="22"/>
          <w:u w:val="single"/>
        </w:rPr>
        <w:t>M</w:t>
      </w:r>
      <w:r w:rsidRPr="00FB5A8F">
        <w:rPr>
          <w:rFonts w:ascii="Calibri" w:hAnsi="Calibri" w:cs="Arial"/>
          <w:sz w:val="22"/>
          <w:szCs w:val="22"/>
          <w:u w:val="single"/>
        </w:rPr>
        <w:t>nožství a cena</w:t>
      </w:r>
    </w:p>
    <w:p w14:paraId="4850C876" w14:textId="77777777" w:rsidR="0044676F" w:rsidRPr="00FB5A8F" w:rsidRDefault="0044676F" w:rsidP="0044676F">
      <w:pPr>
        <w:jc w:val="both"/>
        <w:outlineLvl w:val="0"/>
        <w:rPr>
          <w:rFonts w:ascii="Calibri" w:hAnsi="Calibri" w:cs="Arial"/>
          <w:sz w:val="22"/>
          <w:szCs w:val="22"/>
          <w:u w:val="single"/>
        </w:rPr>
      </w:pPr>
    </w:p>
    <w:p w14:paraId="5E272D55" w14:textId="1D4448DF" w:rsidR="00C650B0" w:rsidRPr="008B31DD" w:rsidRDefault="00C650B0" w:rsidP="00C650B0">
      <w:pPr>
        <w:pStyle w:val="Odstavecseseznamem"/>
        <w:numPr>
          <w:ilvl w:val="1"/>
          <w:numId w:val="24"/>
        </w:numPr>
        <w:tabs>
          <w:tab w:val="left" w:pos="426"/>
        </w:tabs>
        <w:jc w:val="both"/>
        <w:outlineLvl w:val="0"/>
        <w:rPr>
          <w:rFonts w:ascii="Calibri" w:hAnsi="Calibri" w:cs="Arial"/>
          <w:bCs/>
          <w:sz w:val="22"/>
          <w:szCs w:val="22"/>
        </w:rPr>
      </w:pPr>
      <w:r w:rsidRPr="008B31DD">
        <w:rPr>
          <w:rFonts w:ascii="Calibri" w:hAnsi="Calibri" w:cs="Arial"/>
          <w:bCs/>
          <w:sz w:val="22"/>
          <w:szCs w:val="22"/>
        </w:rPr>
        <w:t xml:space="preserve">Cena za 1 ks </w:t>
      </w:r>
      <w:r w:rsidR="00220DDA">
        <w:rPr>
          <w:rFonts w:ascii="Calibri" w:hAnsi="Calibri" w:cs="Arial"/>
          <w:sz w:val="22"/>
          <w:szCs w:val="22"/>
        </w:rPr>
        <w:t>auto</w:t>
      </w:r>
      <w:r w:rsidR="00740475">
        <w:rPr>
          <w:rFonts w:ascii="Calibri" w:hAnsi="Calibri" w:cs="Arial"/>
          <w:sz w:val="22"/>
          <w:szCs w:val="22"/>
        </w:rPr>
        <w:t>b</w:t>
      </w:r>
      <w:r w:rsidR="00DD4779">
        <w:rPr>
          <w:rFonts w:ascii="Calibri" w:hAnsi="Calibri" w:cs="Arial"/>
          <w:sz w:val="22"/>
          <w:szCs w:val="22"/>
        </w:rPr>
        <w:t>usu</w:t>
      </w:r>
      <w:r w:rsidR="00C02323">
        <w:rPr>
          <w:rFonts w:ascii="Calibri" w:hAnsi="Calibri" w:cs="Arial"/>
          <w:sz w:val="22"/>
          <w:szCs w:val="22"/>
        </w:rPr>
        <w:t xml:space="preserve"> </w:t>
      </w:r>
      <w:r w:rsidRPr="008B31DD">
        <w:rPr>
          <w:rFonts w:ascii="Calibri" w:hAnsi="Calibri" w:cs="Arial"/>
          <w:bCs/>
          <w:sz w:val="22"/>
          <w:szCs w:val="22"/>
        </w:rPr>
        <w:t>(bez kompone</w:t>
      </w:r>
      <w:r>
        <w:rPr>
          <w:rFonts w:ascii="Calibri" w:hAnsi="Calibri" w:cs="Arial"/>
          <w:bCs/>
          <w:sz w:val="22"/>
          <w:szCs w:val="22"/>
        </w:rPr>
        <w:t>ntů RIS II</w:t>
      </w:r>
      <w:r w:rsidR="00220DDA">
        <w:rPr>
          <w:rFonts w:ascii="Calibri" w:hAnsi="Calibri" w:cs="Arial"/>
          <w:bCs/>
          <w:sz w:val="22"/>
          <w:szCs w:val="22"/>
        </w:rPr>
        <w:t>,</w:t>
      </w:r>
      <w:r w:rsidR="00014F27">
        <w:rPr>
          <w:rFonts w:ascii="Calibri" w:hAnsi="Calibri" w:cs="Arial"/>
          <w:bCs/>
          <w:sz w:val="22"/>
          <w:szCs w:val="22"/>
        </w:rPr>
        <w:t xml:space="preserve"> </w:t>
      </w:r>
      <w:r w:rsidR="00F12A75">
        <w:rPr>
          <w:rFonts w:ascii="Calibri" w:hAnsi="Calibri" w:cs="Arial"/>
          <w:bCs/>
          <w:sz w:val="22"/>
          <w:szCs w:val="22"/>
        </w:rPr>
        <w:t xml:space="preserve">validátorů </w:t>
      </w:r>
      <w:r w:rsidR="00014F27">
        <w:rPr>
          <w:rFonts w:ascii="Calibri" w:hAnsi="Calibri" w:cs="Arial"/>
          <w:bCs/>
          <w:sz w:val="22"/>
          <w:szCs w:val="22"/>
        </w:rPr>
        <w:t>EOC II</w:t>
      </w:r>
      <w:r w:rsidR="00220DDA">
        <w:rPr>
          <w:rFonts w:ascii="Calibri" w:hAnsi="Calibri" w:cs="Arial"/>
          <w:bCs/>
          <w:sz w:val="22"/>
          <w:szCs w:val="22"/>
        </w:rPr>
        <w:t xml:space="preserve"> a komponentů APC</w:t>
      </w:r>
      <w:r>
        <w:rPr>
          <w:rFonts w:ascii="Calibri" w:hAnsi="Calibri" w:cs="Arial"/>
          <w:bCs/>
          <w:sz w:val="22"/>
          <w:szCs w:val="22"/>
        </w:rPr>
        <w:t xml:space="preserve">, tak jak jsou blíže </w:t>
      </w:r>
      <w:r w:rsidRPr="008B31DD">
        <w:rPr>
          <w:rFonts w:ascii="Calibri" w:hAnsi="Calibri" w:cs="Arial"/>
          <w:bCs/>
          <w:sz w:val="22"/>
          <w:szCs w:val="22"/>
        </w:rPr>
        <w:t xml:space="preserve">specifikovány v příloze č. 1 této </w:t>
      </w:r>
      <w:r w:rsidR="00936B55">
        <w:rPr>
          <w:rFonts w:ascii="Calibri" w:hAnsi="Calibri" w:cs="Arial"/>
          <w:bCs/>
          <w:sz w:val="22"/>
          <w:szCs w:val="22"/>
        </w:rPr>
        <w:t>smlouvy</w:t>
      </w:r>
      <w:r w:rsidRPr="008B31DD">
        <w:rPr>
          <w:rFonts w:ascii="Calibri" w:hAnsi="Calibri" w:cs="Arial"/>
          <w:bCs/>
          <w:sz w:val="22"/>
          <w:szCs w:val="22"/>
        </w:rPr>
        <w:t>, dále jen „komponenty RIS</w:t>
      </w:r>
      <w:r>
        <w:rPr>
          <w:rFonts w:ascii="Calibri" w:hAnsi="Calibri" w:cs="Arial"/>
          <w:bCs/>
          <w:sz w:val="22"/>
          <w:szCs w:val="22"/>
        </w:rPr>
        <w:t xml:space="preserve"> II</w:t>
      </w:r>
      <w:r w:rsidR="00220DDA">
        <w:rPr>
          <w:rFonts w:ascii="Calibri" w:hAnsi="Calibri" w:cs="Arial"/>
          <w:bCs/>
          <w:sz w:val="22"/>
          <w:szCs w:val="22"/>
        </w:rPr>
        <w:t>,</w:t>
      </w:r>
      <w:r w:rsidR="00014F27">
        <w:rPr>
          <w:rFonts w:ascii="Calibri" w:hAnsi="Calibri" w:cs="Arial"/>
          <w:bCs/>
          <w:sz w:val="22"/>
          <w:szCs w:val="22"/>
        </w:rPr>
        <w:t xml:space="preserve"> EOC II</w:t>
      </w:r>
      <w:r w:rsidR="00220DDA">
        <w:rPr>
          <w:rFonts w:ascii="Calibri" w:hAnsi="Calibri" w:cs="Arial"/>
          <w:bCs/>
          <w:sz w:val="22"/>
          <w:szCs w:val="22"/>
        </w:rPr>
        <w:t xml:space="preserve"> a APC</w:t>
      </w:r>
      <w:r>
        <w:rPr>
          <w:rFonts w:ascii="Calibri" w:hAnsi="Calibri" w:cs="Arial"/>
          <w:bCs/>
          <w:sz w:val="22"/>
          <w:szCs w:val="22"/>
        </w:rPr>
        <w:t>“) vč. kabeláže</w:t>
      </w:r>
      <w:r w:rsidR="00014F27">
        <w:rPr>
          <w:rFonts w:ascii="Calibri" w:hAnsi="Calibri" w:cs="Arial"/>
          <w:bCs/>
          <w:sz w:val="22"/>
          <w:szCs w:val="22"/>
        </w:rPr>
        <w:t>,</w:t>
      </w:r>
      <w:r>
        <w:rPr>
          <w:rFonts w:ascii="Calibri" w:hAnsi="Calibri" w:cs="Arial"/>
          <w:bCs/>
          <w:sz w:val="22"/>
          <w:szCs w:val="22"/>
        </w:rPr>
        <w:t xml:space="preserve"> konektorů</w:t>
      </w:r>
      <w:r w:rsidR="00014F27">
        <w:rPr>
          <w:rFonts w:ascii="Calibri" w:hAnsi="Calibri" w:cs="Arial"/>
          <w:bCs/>
          <w:sz w:val="22"/>
          <w:szCs w:val="22"/>
        </w:rPr>
        <w:t xml:space="preserve"> a držáků</w:t>
      </w:r>
      <w:r>
        <w:rPr>
          <w:rFonts w:ascii="Calibri" w:hAnsi="Calibri" w:cs="Arial"/>
          <w:bCs/>
          <w:sz w:val="22"/>
          <w:szCs w:val="22"/>
        </w:rPr>
        <w:t xml:space="preserve"> </w:t>
      </w:r>
      <w:r w:rsidRPr="008B31DD">
        <w:rPr>
          <w:rFonts w:ascii="Calibri" w:hAnsi="Calibri" w:cs="Arial"/>
          <w:bCs/>
          <w:sz w:val="22"/>
          <w:szCs w:val="22"/>
        </w:rPr>
        <w:t>pro RIS II</w:t>
      </w:r>
      <w:r w:rsidR="00220DDA">
        <w:rPr>
          <w:rFonts w:ascii="Calibri" w:hAnsi="Calibri" w:cs="Arial"/>
          <w:bCs/>
          <w:sz w:val="22"/>
          <w:szCs w:val="22"/>
        </w:rPr>
        <w:t>,</w:t>
      </w:r>
      <w:r w:rsidR="00014F27">
        <w:rPr>
          <w:rFonts w:ascii="Calibri" w:hAnsi="Calibri" w:cs="Arial"/>
          <w:bCs/>
          <w:sz w:val="22"/>
          <w:szCs w:val="22"/>
        </w:rPr>
        <w:t xml:space="preserve"> EOC II</w:t>
      </w:r>
      <w:r w:rsidR="00220DDA">
        <w:rPr>
          <w:rFonts w:ascii="Calibri" w:hAnsi="Calibri" w:cs="Arial"/>
          <w:bCs/>
          <w:sz w:val="22"/>
          <w:szCs w:val="22"/>
        </w:rPr>
        <w:t xml:space="preserve"> a APC</w:t>
      </w:r>
      <w:r w:rsidRPr="008B31DD">
        <w:rPr>
          <w:rFonts w:ascii="Calibri" w:hAnsi="Calibri" w:cs="Arial"/>
          <w:bCs/>
          <w:sz w:val="22"/>
          <w:szCs w:val="22"/>
        </w:rPr>
        <w:t xml:space="preserve"> činí </w:t>
      </w:r>
      <w:r w:rsidR="00220DDA" w:rsidRPr="00220DDA">
        <w:rPr>
          <w:rFonts w:ascii="Calibri" w:hAnsi="Calibri" w:cs="Arial"/>
          <w:b/>
          <w:sz w:val="22"/>
          <w:szCs w:val="22"/>
          <w:highlight w:val="yellow"/>
        </w:rPr>
        <w:t>x</w:t>
      </w:r>
      <w:r w:rsidR="00CB6FE9" w:rsidRPr="00220DDA">
        <w:rPr>
          <w:rFonts w:ascii="Calibri" w:hAnsi="Calibri" w:cs="Arial"/>
          <w:b/>
          <w:sz w:val="22"/>
          <w:szCs w:val="22"/>
          <w:highlight w:val="yellow"/>
        </w:rPr>
        <w:t>.</w:t>
      </w:r>
      <w:r w:rsidR="00220DDA" w:rsidRPr="00220DDA">
        <w:rPr>
          <w:rFonts w:ascii="Calibri" w:hAnsi="Calibri" w:cs="Arial"/>
          <w:b/>
          <w:sz w:val="22"/>
          <w:szCs w:val="22"/>
          <w:highlight w:val="yellow"/>
        </w:rPr>
        <w:t>xxx</w:t>
      </w:r>
      <w:r w:rsidR="00CB6FE9" w:rsidRPr="00220DDA">
        <w:rPr>
          <w:rFonts w:ascii="Calibri" w:hAnsi="Calibri" w:cs="Arial"/>
          <w:b/>
          <w:sz w:val="22"/>
          <w:szCs w:val="22"/>
          <w:highlight w:val="yellow"/>
        </w:rPr>
        <w:t>.</w:t>
      </w:r>
      <w:r w:rsidR="00220DDA" w:rsidRPr="00220DDA">
        <w:rPr>
          <w:rFonts w:ascii="Calibri" w:hAnsi="Calibri" w:cs="Arial"/>
          <w:b/>
          <w:sz w:val="22"/>
          <w:szCs w:val="22"/>
          <w:highlight w:val="yellow"/>
        </w:rPr>
        <w:t>xxx</w:t>
      </w:r>
      <w:r w:rsidR="00CB6FE9" w:rsidRPr="00220DDA">
        <w:rPr>
          <w:rFonts w:ascii="Calibri" w:hAnsi="Calibri" w:cs="Arial"/>
          <w:b/>
          <w:sz w:val="22"/>
          <w:szCs w:val="22"/>
          <w:highlight w:val="yellow"/>
        </w:rPr>
        <w:t>,-</w:t>
      </w:r>
      <w:r w:rsidR="00CB6FE9" w:rsidRPr="00CB6FE9">
        <w:rPr>
          <w:rFonts w:ascii="Calibri" w:hAnsi="Calibri" w:cs="Arial"/>
          <w:b/>
          <w:sz w:val="22"/>
          <w:szCs w:val="22"/>
        </w:rPr>
        <w:t xml:space="preserve"> </w:t>
      </w:r>
      <w:r w:rsidRPr="008B31DD">
        <w:rPr>
          <w:rFonts w:ascii="Calibri" w:hAnsi="Calibri" w:cs="Arial"/>
          <w:bCs/>
          <w:sz w:val="22"/>
          <w:szCs w:val="22"/>
        </w:rPr>
        <w:t>Kč bez DPH</w:t>
      </w:r>
    </w:p>
    <w:p w14:paraId="2003073F" w14:textId="63175AFE" w:rsidR="00C650B0" w:rsidRPr="004A6B7A" w:rsidRDefault="00C650B0" w:rsidP="00C650B0">
      <w:pPr>
        <w:pStyle w:val="Odstavecseseznamem"/>
        <w:numPr>
          <w:ilvl w:val="1"/>
          <w:numId w:val="24"/>
        </w:numPr>
        <w:tabs>
          <w:tab w:val="left" w:pos="426"/>
        </w:tabs>
        <w:jc w:val="both"/>
        <w:outlineLvl w:val="0"/>
        <w:rPr>
          <w:rFonts w:ascii="Calibri" w:hAnsi="Calibri" w:cs="Arial"/>
          <w:bCs/>
          <w:sz w:val="22"/>
          <w:szCs w:val="22"/>
        </w:rPr>
      </w:pPr>
      <w:r>
        <w:rPr>
          <w:rFonts w:ascii="Calibri" w:hAnsi="Calibri" w:cs="Arial"/>
          <w:bCs/>
          <w:sz w:val="22"/>
          <w:szCs w:val="22"/>
        </w:rPr>
        <w:t>C</w:t>
      </w:r>
      <w:r w:rsidRPr="006946FE">
        <w:rPr>
          <w:rFonts w:ascii="Calibri" w:hAnsi="Calibri" w:cs="Arial"/>
          <w:bCs/>
          <w:sz w:val="22"/>
          <w:szCs w:val="22"/>
        </w:rPr>
        <w:t xml:space="preserve">ena za 1 sadu </w:t>
      </w:r>
      <w:r w:rsidRPr="001412E5">
        <w:rPr>
          <w:rFonts w:ascii="Calibri" w:hAnsi="Calibri" w:cs="Arial"/>
          <w:bCs/>
          <w:sz w:val="22"/>
          <w:szCs w:val="22"/>
        </w:rPr>
        <w:t xml:space="preserve">komponentů RIS II </w:t>
      </w:r>
      <w:r w:rsidR="001412E5" w:rsidRPr="001412E5">
        <w:rPr>
          <w:rFonts w:ascii="Calibri" w:hAnsi="Calibri" w:cs="Calibri"/>
          <w:sz w:val="22"/>
          <w:szCs w:val="22"/>
        </w:rPr>
        <w:t>bez kabeláže</w:t>
      </w:r>
      <w:r w:rsidR="00220DDA">
        <w:rPr>
          <w:rFonts w:ascii="Calibri" w:hAnsi="Calibri" w:cs="Calibri"/>
          <w:sz w:val="22"/>
          <w:szCs w:val="22"/>
        </w:rPr>
        <w:t>,</w:t>
      </w:r>
      <w:r w:rsidR="001412E5" w:rsidRPr="001412E5">
        <w:rPr>
          <w:rFonts w:ascii="Calibri" w:hAnsi="Calibri" w:cs="Calibri"/>
          <w:sz w:val="22"/>
          <w:szCs w:val="22"/>
        </w:rPr>
        <w:t xml:space="preserve"> konektorů</w:t>
      </w:r>
      <w:r w:rsidR="001412E5" w:rsidRPr="001412E5">
        <w:rPr>
          <w:rFonts w:ascii="Calibri" w:hAnsi="Calibri" w:cs="Arial"/>
          <w:bCs/>
          <w:sz w:val="22"/>
          <w:szCs w:val="22"/>
        </w:rPr>
        <w:t xml:space="preserve"> a držáků a antény GPS</w:t>
      </w:r>
      <w:r w:rsidR="001412E5" w:rsidRPr="006946FE">
        <w:rPr>
          <w:rFonts w:ascii="Calibri" w:hAnsi="Calibri" w:cs="Calibri"/>
          <w:sz w:val="22"/>
          <w:szCs w:val="22"/>
        </w:rPr>
        <w:t xml:space="preserve"> </w:t>
      </w:r>
      <w:r w:rsidRPr="008B31DD">
        <w:rPr>
          <w:rFonts w:ascii="Calibri" w:hAnsi="Calibri" w:cs="Arial"/>
          <w:bCs/>
          <w:sz w:val="22"/>
          <w:szCs w:val="22"/>
        </w:rPr>
        <w:t xml:space="preserve">činí </w:t>
      </w:r>
      <w:r w:rsidR="00220DDA" w:rsidRPr="00220DDA">
        <w:rPr>
          <w:rFonts w:ascii="Calibri" w:eastAsia="Arial Unicode MS" w:hAnsi="Calibri" w:cs="Arial"/>
          <w:b/>
          <w:sz w:val="22"/>
          <w:szCs w:val="22"/>
          <w:highlight w:val="yellow"/>
        </w:rPr>
        <w:t>xxx</w:t>
      </w:r>
      <w:r w:rsidR="00BE2898" w:rsidRPr="00220DDA">
        <w:rPr>
          <w:rFonts w:ascii="Calibri" w:eastAsia="Arial Unicode MS" w:hAnsi="Calibri" w:cs="Arial"/>
          <w:b/>
          <w:sz w:val="22"/>
          <w:szCs w:val="22"/>
          <w:highlight w:val="yellow"/>
        </w:rPr>
        <w:t>.</w:t>
      </w:r>
      <w:r w:rsidR="00220DDA" w:rsidRPr="00220DDA">
        <w:rPr>
          <w:rFonts w:ascii="Calibri" w:eastAsia="Arial Unicode MS" w:hAnsi="Calibri" w:cs="Arial"/>
          <w:b/>
          <w:sz w:val="22"/>
          <w:szCs w:val="22"/>
          <w:highlight w:val="yellow"/>
        </w:rPr>
        <w:t>xxx</w:t>
      </w:r>
      <w:r w:rsidR="00BE2898" w:rsidRPr="00220DDA">
        <w:rPr>
          <w:rFonts w:ascii="Calibri" w:eastAsia="Arial Unicode MS" w:hAnsi="Calibri" w:cs="Arial"/>
          <w:b/>
          <w:sz w:val="22"/>
          <w:szCs w:val="22"/>
          <w:highlight w:val="yellow"/>
        </w:rPr>
        <w:t>,-</w:t>
      </w:r>
      <w:r w:rsidRPr="008B31DD">
        <w:rPr>
          <w:rFonts w:ascii="Calibri" w:hAnsi="Calibri" w:cs="Arial"/>
          <w:bCs/>
          <w:sz w:val="22"/>
          <w:szCs w:val="22"/>
        </w:rPr>
        <w:t>Kč bez DPH</w:t>
      </w:r>
    </w:p>
    <w:p w14:paraId="2F39CEE9" w14:textId="4E441B78" w:rsidR="00014F27" w:rsidRPr="00220DDA" w:rsidRDefault="00014F27" w:rsidP="00C650B0">
      <w:pPr>
        <w:pStyle w:val="Odstavecseseznamem"/>
        <w:numPr>
          <w:ilvl w:val="1"/>
          <w:numId w:val="24"/>
        </w:numPr>
        <w:tabs>
          <w:tab w:val="left" w:pos="426"/>
        </w:tabs>
        <w:jc w:val="both"/>
        <w:outlineLvl w:val="0"/>
        <w:rPr>
          <w:rFonts w:ascii="Calibri" w:hAnsi="Calibri" w:cs="Arial"/>
          <w:sz w:val="22"/>
          <w:szCs w:val="22"/>
          <w:u w:val="single"/>
        </w:rPr>
      </w:pPr>
      <w:r>
        <w:rPr>
          <w:rFonts w:ascii="Calibri" w:hAnsi="Calibri" w:cs="Arial"/>
          <w:bCs/>
          <w:sz w:val="22"/>
          <w:szCs w:val="22"/>
        </w:rPr>
        <w:t>C</w:t>
      </w:r>
      <w:r w:rsidRPr="006946FE">
        <w:rPr>
          <w:rFonts w:ascii="Calibri" w:hAnsi="Calibri" w:cs="Arial"/>
          <w:bCs/>
          <w:sz w:val="22"/>
          <w:szCs w:val="22"/>
        </w:rPr>
        <w:t xml:space="preserve">ena za 1 sadu </w:t>
      </w:r>
      <w:r w:rsidR="00A91B3B">
        <w:rPr>
          <w:rFonts w:ascii="Calibri" w:hAnsi="Calibri" w:cs="Arial"/>
          <w:bCs/>
          <w:sz w:val="22"/>
          <w:szCs w:val="22"/>
        </w:rPr>
        <w:t>validátorů</w:t>
      </w:r>
      <w:r w:rsidRPr="006946FE">
        <w:rPr>
          <w:rFonts w:ascii="Calibri" w:hAnsi="Calibri" w:cs="Arial"/>
          <w:bCs/>
          <w:sz w:val="22"/>
          <w:szCs w:val="22"/>
        </w:rPr>
        <w:t xml:space="preserve"> </w:t>
      </w:r>
      <w:r>
        <w:rPr>
          <w:rFonts w:ascii="Calibri" w:hAnsi="Calibri" w:cs="Arial"/>
          <w:bCs/>
          <w:sz w:val="22"/>
          <w:szCs w:val="22"/>
        </w:rPr>
        <w:t>EOC II</w:t>
      </w:r>
      <w:r w:rsidRPr="006946FE">
        <w:rPr>
          <w:rFonts w:ascii="Calibri" w:hAnsi="Calibri" w:cs="Arial"/>
          <w:bCs/>
          <w:sz w:val="22"/>
          <w:szCs w:val="22"/>
        </w:rPr>
        <w:t xml:space="preserve"> </w:t>
      </w:r>
      <w:r w:rsidRPr="006946FE">
        <w:rPr>
          <w:rFonts w:ascii="Calibri" w:hAnsi="Calibri" w:cs="Calibri"/>
          <w:sz w:val="22"/>
          <w:szCs w:val="22"/>
        </w:rPr>
        <w:t>bez kabeláže</w:t>
      </w:r>
      <w:r>
        <w:rPr>
          <w:rFonts w:ascii="Calibri" w:hAnsi="Calibri" w:cs="Calibri"/>
          <w:sz w:val="22"/>
          <w:szCs w:val="22"/>
        </w:rPr>
        <w:t>,</w:t>
      </w:r>
      <w:r w:rsidRPr="006946FE">
        <w:rPr>
          <w:rFonts w:ascii="Calibri" w:hAnsi="Calibri" w:cs="Calibri"/>
          <w:sz w:val="22"/>
          <w:szCs w:val="22"/>
        </w:rPr>
        <w:t xml:space="preserve"> konektorů</w:t>
      </w:r>
      <w:r>
        <w:rPr>
          <w:rFonts w:ascii="Calibri" w:hAnsi="Calibri" w:cs="Calibri"/>
          <w:sz w:val="22"/>
          <w:szCs w:val="22"/>
        </w:rPr>
        <w:t xml:space="preserve"> a držáků</w:t>
      </w:r>
      <w:r w:rsidRPr="005E05D7">
        <w:rPr>
          <w:rFonts w:ascii="Calibri" w:hAnsi="Calibri" w:cs="Arial"/>
          <w:bCs/>
          <w:sz w:val="22"/>
          <w:szCs w:val="22"/>
        </w:rPr>
        <w:t xml:space="preserve"> </w:t>
      </w:r>
      <w:r w:rsidRPr="008B31DD">
        <w:rPr>
          <w:rFonts w:ascii="Calibri" w:hAnsi="Calibri" w:cs="Arial"/>
          <w:bCs/>
          <w:sz w:val="22"/>
          <w:szCs w:val="22"/>
        </w:rPr>
        <w:t xml:space="preserve">činí </w:t>
      </w:r>
      <w:r w:rsidR="00220DDA" w:rsidRPr="00220DDA">
        <w:rPr>
          <w:rFonts w:ascii="Calibri" w:eastAsia="Arial Unicode MS" w:hAnsi="Calibri" w:cs="Arial"/>
          <w:b/>
          <w:sz w:val="22"/>
          <w:szCs w:val="22"/>
          <w:highlight w:val="yellow"/>
        </w:rPr>
        <w:t>xxx</w:t>
      </w:r>
      <w:r w:rsidR="00BE2898" w:rsidRPr="00220DDA">
        <w:rPr>
          <w:rFonts w:ascii="Calibri" w:eastAsia="Arial Unicode MS" w:hAnsi="Calibri" w:cs="Arial"/>
          <w:b/>
          <w:sz w:val="22"/>
          <w:szCs w:val="22"/>
          <w:highlight w:val="yellow"/>
        </w:rPr>
        <w:t>.</w:t>
      </w:r>
      <w:r w:rsidR="00220DDA" w:rsidRPr="00220DDA">
        <w:rPr>
          <w:rFonts w:ascii="Calibri" w:eastAsia="Arial Unicode MS" w:hAnsi="Calibri" w:cs="Arial"/>
          <w:b/>
          <w:sz w:val="22"/>
          <w:szCs w:val="22"/>
          <w:highlight w:val="yellow"/>
        </w:rPr>
        <w:t>xxx</w:t>
      </w:r>
      <w:r w:rsidR="00BE2898" w:rsidRPr="00220DDA">
        <w:rPr>
          <w:rFonts w:ascii="Calibri" w:eastAsia="Arial Unicode MS" w:hAnsi="Calibri" w:cs="Arial"/>
          <w:b/>
          <w:sz w:val="22"/>
          <w:szCs w:val="22"/>
          <w:highlight w:val="yellow"/>
        </w:rPr>
        <w:t>,-</w:t>
      </w:r>
      <w:r w:rsidRPr="008B31DD">
        <w:rPr>
          <w:rFonts w:ascii="Calibri" w:eastAsia="Arial Unicode MS" w:hAnsi="Calibri" w:cs="Arial"/>
          <w:bCs/>
          <w:sz w:val="22"/>
          <w:szCs w:val="22"/>
        </w:rPr>
        <w:t xml:space="preserve"> </w:t>
      </w:r>
      <w:r w:rsidRPr="008B31DD">
        <w:rPr>
          <w:rFonts w:ascii="Calibri" w:hAnsi="Calibri" w:cs="Arial"/>
          <w:bCs/>
          <w:sz w:val="22"/>
          <w:szCs w:val="22"/>
        </w:rPr>
        <w:t>Kč bez DPH</w:t>
      </w:r>
    </w:p>
    <w:p w14:paraId="68BEAED9" w14:textId="50545091" w:rsidR="00220DDA" w:rsidRPr="0037693D" w:rsidRDefault="00220DDA" w:rsidP="00C650B0">
      <w:pPr>
        <w:pStyle w:val="Odstavecseseznamem"/>
        <w:numPr>
          <w:ilvl w:val="1"/>
          <w:numId w:val="24"/>
        </w:numPr>
        <w:tabs>
          <w:tab w:val="left" w:pos="426"/>
        </w:tabs>
        <w:jc w:val="both"/>
        <w:outlineLvl w:val="0"/>
        <w:rPr>
          <w:rFonts w:ascii="Calibri" w:hAnsi="Calibri" w:cs="Arial"/>
          <w:sz w:val="22"/>
          <w:szCs w:val="22"/>
          <w:u w:val="single"/>
        </w:rPr>
      </w:pPr>
      <w:r>
        <w:rPr>
          <w:rFonts w:ascii="Calibri" w:hAnsi="Calibri" w:cs="Arial"/>
          <w:bCs/>
          <w:sz w:val="22"/>
          <w:szCs w:val="22"/>
        </w:rPr>
        <w:t xml:space="preserve">Cena za 1 sadu komponentů APC bez kabeláže, konektorů a držáků </w:t>
      </w:r>
      <w:r w:rsidRPr="008B31DD">
        <w:rPr>
          <w:rFonts w:ascii="Calibri" w:hAnsi="Calibri" w:cs="Arial"/>
          <w:bCs/>
          <w:sz w:val="22"/>
          <w:szCs w:val="22"/>
        </w:rPr>
        <w:t xml:space="preserve">činí </w:t>
      </w:r>
      <w:r w:rsidRPr="00220DDA">
        <w:rPr>
          <w:rFonts w:ascii="Calibri" w:eastAsia="Arial Unicode MS" w:hAnsi="Calibri" w:cs="Arial"/>
          <w:b/>
          <w:sz w:val="22"/>
          <w:szCs w:val="22"/>
          <w:highlight w:val="yellow"/>
        </w:rPr>
        <w:t>xxx.xxx,-</w:t>
      </w:r>
      <w:r w:rsidRPr="008B31DD">
        <w:rPr>
          <w:rFonts w:ascii="Calibri" w:eastAsia="Arial Unicode MS" w:hAnsi="Calibri" w:cs="Arial"/>
          <w:bCs/>
          <w:sz w:val="22"/>
          <w:szCs w:val="22"/>
        </w:rPr>
        <w:t xml:space="preserve"> </w:t>
      </w:r>
      <w:r w:rsidRPr="008B31DD">
        <w:rPr>
          <w:rFonts w:ascii="Calibri" w:hAnsi="Calibri" w:cs="Arial"/>
          <w:bCs/>
          <w:sz w:val="22"/>
          <w:szCs w:val="22"/>
        </w:rPr>
        <w:t>Kč bez DPH</w:t>
      </w:r>
    </w:p>
    <w:p w14:paraId="57C37E02" w14:textId="4285FBC4" w:rsidR="00C650B0" w:rsidRPr="008B31DD" w:rsidRDefault="00C650B0" w:rsidP="00C650B0">
      <w:pPr>
        <w:pStyle w:val="Odstavecseseznamem"/>
        <w:numPr>
          <w:ilvl w:val="1"/>
          <w:numId w:val="24"/>
        </w:numPr>
        <w:tabs>
          <w:tab w:val="left" w:pos="426"/>
        </w:tabs>
        <w:jc w:val="both"/>
        <w:outlineLvl w:val="0"/>
        <w:rPr>
          <w:rFonts w:ascii="Calibri" w:hAnsi="Calibri" w:cs="Arial"/>
          <w:sz w:val="22"/>
          <w:szCs w:val="22"/>
          <w:u w:val="single"/>
        </w:rPr>
      </w:pPr>
      <w:r>
        <w:rPr>
          <w:rFonts w:ascii="Calibri" w:hAnsi="Calibri" w:cs="Arial"/>
          <w:b/>
          <w:bCs/>
          <w:sz w:val="22"/>
          <w:szCs w:val="22"/>
        </w:rPr>
        <w:t>C</w:t>
      </w:r>
      <w:r w:rsidRPr="00167091">
        <w:rPr>
          <w:rFonts w:ascii="Calibri" w:hAnsi="Calibri" w:cs="Arial"/>
          <w:b/>
          <w:bCs/>
          <w:sz w:val="22"/>
          <w:szCs w:val="22"/>
        </w:rPr>
        <w:t xml:space="preserve">ena za 1 ks </w:t>
      </w:r>
      <w:r w:rsidR="00220DDA">
        <w:rPr>
          <w:rFonts w:ascii="Calibri" w:hAnsi="Calibri" w:cs="Arial"/>
          <w:b/>
          <w:bCs/>
          <w:sz w:val="22"/>
          <w:szCs w:val="22"/>
        </w:rPr>
        <w:t>auto</w:t>
      </w:r>
      <w:r w:rsidR="00740475">
        <w:rPr>
          <w:rFonts w:ascii="Calibri" w:hAnsi="Calibri" w:cs="Arial"/>
          <w:b/>
          <w:bCs/>
          <w:sz w:val="22"/>
          <w:szCs w:val="22"/>
        </w:rPr>
        <w:t>b</w:t>
      </w:r>
      <w:r w:rsidR="00DD4779">
        <w:rPr>
          <w:rFonts w:ascii="Calibri" w:hAnsi="Calibri" w:cs="Arial"/>
          <w:b/>
          <w:bCs/>
          <w:sz w:val="22"/>
          <w:szCs w:val="22"/>
        </w:rPr>
        <w:t>usu</w:t>
      </w:r>
      <w:r w:rsidRPr="00C650B0">
        <w:rPr>
          <w:rFonts w:ascii="Calibri" w:hAnsi="Calibri" w:cs="Arial"/>
          <w:b/>
          <w:bCs/>
          <w:sz w:val="22"/>
          <w:szCs w:val="22"/>
        </w:rPr>
        <w:t xml:space="preserve"> </w:t>
      </w:r>
      <w:r w:rsidR="00DB16D9">
        <w:rPr>
          <w:rFonts w:ascii="Calibri" w:hAnsi="Calibri" w:cs="Arial"/>
          <w:b/>
          <w:bCs/>
          <w:sz w:val="22"/>
          <w:szCs w:val="22"/>
        </w:rPr>
        <w:t xml:space="preserve">vč. </w:t>
      </w:r>
      <w:r w:rsidRPr="00167091">
        <w:rPr>
          <w:rFonts w:ascii="Calibri" w:hAnsi="Calibri" w:cs="Arial"/>
          <w:b/>
          <w:bCs/>
          <w:sz w:val="22"/>
          <w:szCs w:val="22"/>
        </w:rPr>
        <w:t>kabeláže</w:t>
      </w:r>
      <w:r w:rsidR="00014F27">
        <w:rPr>
          <w:rFonts w:ascii="Calibri" w:hAnsi="Calibri" w:cs="Arial"/>
          <w:b/>
          <w:bCs/>
          <w:sz w:val="22"/>
          <w:szCs w:val="22"/>
        </w:rPr>
        <w:t>,</w:t>
      </w:r>
      <w:r w:rsidRPr="00167091">
        <w:rPr>
          <w:rFonts w:ascii="Calibri" w:hAnsi="Calibri" w:cs="Arial"/>
          <w:b/>
          <w:bCs/>
          <w:sz w:val="22"/>
          <w:szCs w:val="22"/>
        </w:rPr>
        <w:t xml:space="preserve"> konektorů</w:t>
      </w:r>
      <w:r w:rsidR="00014F27">
        <w:rPr>
          <w:rFonts w:ascii="Calibri" w:hAnsi="Calibri" w:cs="Arial"/>
          <w:b/>
          <w:bCs/>
          <w:sz w:val="22"/>
          <w:szCs w:val="22"/>
        </w:rPr>
        <w:t xml:space="preserve"> a držáků</w:t>
      </w:r>
      <w:r w:rsidRPr="00167091">
        <w:rPr>
          <w:rFonts w:ascii="Calibri" w:hAnsi="Calibri" w:cs="Arial"/>
          <w:b/>
          <w:bCs/>
          <w:sz w:val="22"/>
          <w:szCs w:val="22"/>
        </w:rPr>
        <w:t xml:space="preserve"> pro RIS II</w:t>
      </w:r>
      <w:r w:rsidR="00220DDA">
        <w:rPr>
          <w:rFonts w:ascii="Calibri" w:hAnsi="Calibri" w:cs="Arial"/>
          <w:b/>
          <w:bCs/>
          <w:sz w:val="22"/>
          <w:szCs w:val="22"/>
        </w:rPr>
        <w:t>,</w:t>
      </w:r>
      <w:r w:rsidR="00014F27">
        <w:rPr>
          <w:rFonts w:ascii="Calibri" w:hAnsi="Calibri" w:cs="Arial"/>
          <w:b/>
          <w:bCs/>
          <w:sz w:val="22"/>
          <w:szCs w:val="22"/>
        </w:rPr>
        <w:t xml:space="preserve"> EOC II</w:t>
      </w:r>
      <w:r w:rsidR="00220DDA">
        <w:rPr>
          <w:rFonts w:ascii="Calibri" w:hAnsi="Calibri" w:cs="Arial"/>
          <w:b/>
          <w:bCs/>
          <w:sz w:val="22"/>
          <w:szCs w:val="22"/>
        </w:rPr>
        <w:t xml:space="preserve"> a APC</w:t>
      </w:r>
      <w:r w:rsidR="00014F27">
        <w:rPr>
          <w:rFonts w:ascii="Calibri" w:hAnsi="Calibri" w:cs="Arial"/>
          <w:b/>
          <w:bCs/>
          <w:sz w:val="22"/>
          <w:szCs w:val="22"/>
        </w:rPr>
        <w:t xml:space="preserve"> a současně</w:t>
      </w:r>
      <w:r w:rsidRPr="00167091">
        <w:rPr>
          <w:rFonts w:ascii="Calibri" w:hAnsi="Calibri" w:cs="Arial"/>
          <w:b/>
          <w:bCs/>
          <w:sz w:val="22"/>
          <w:szCs w:val="22"/>
        </w:rPr>
        <w:t xml:space="preserve"> 1 sady komponentů RIS II</w:t>
      </w:r>
      <w:r w:rsidR="00A91B3B">
        <w:rPr>
          <w:rFonts w:ascii="Calibri" w:hAnsi="Calibri" w:cs="Arial"/>
          <w:b/>
          <w:bCs/>
          <w:sz w:val="22"/>
          <w:szCs w:val="22"/>
        </w:rPr>
        <w:t>, 1 sady validátorů</w:t>
      </w:r>
      <w:r w:rsidR="00014F27">
        <w:rPr>
          <w:rFonts w:ascii="Calibri" w:hAnsi="Calibri" w:cs="Arial"/>
          <w:b/>
          <w:bCs/>
          <w:sz w:val="22"/>
          <w:szCs w:val="22"/>
        </w:rPr>
        <w:t xml:space="preserve"> EOC II</w:t>
      </w:r>
      <w:r w:rsidRPr="00167091">
        <w:rPr>
          <w:rFonts w:ascii="Calibri" w:hAnsi="Calibri" w:cs="Arial"/>
          <w:b/>
          <w:bCs/>
          <w:sz w:val="22"/>
          <w:szCs w:val="22"/>
        </w:rPr>
        <w:t xml:space="preserve"> </w:t>
      </w:r>
      <w:r w:rsidR="00220DDA">
        <w:rPr>
          <w:rFonts w:ascii="Calibri" w:hAnsi="Calibri" w:cs="Arial"/>
          <w:b/>
          <w:bCs/>
          <w:sz w:val="22"/>
          <w:szCs w:val="22"/>
        </w:rPr>
        <w:t xml:space="preserve">a 1 sady komponentů APC </w:t>
      </w:r>
      <w:r w:rsidRPr="00167091">
        <w:rPr>
          <w:rFonts w:ascii="Calibri" w:hAnsi="Calibri" w:cs="Arial"/>
          <w:b/>
          <w:bCs/>
          <w:sz w:val="22"/>
          <w:szCs w:val="22"/>
        </w:rPr>
        <w:t>dodávan</w:t>
      </w:r>
      <w:r w:rsidR="00014F27">
        <w:rPr>
          <w:rFonts w:ascii="Calibri" w:hAnsi="Calibri" w:cs="Arial"/>
          <w:b/>
          <w:bCs/>
          <w:sz w:val="22"/>
          <w:szCs w:val="22"/>
        </w:rPr>
        <w:t>ých</w:t>
      </w:r>
      <w:r w:rsidRPr="00167091">
        <w:rPr>
          <w:rFonts w:ascii="Calibri" w:hAnsi="Calibri" w:cs="Arial"/>
          <w:b/>
          <w:bCs/>
          <w:sz w:val="22"/>
          <w:szCs w:val="22"/>
        </w:rPr>
        <w:t xml:space="preserve"> na základě </w:t>
      </w:r>
      <w:r w:rsidR="00936B55">
        <w:rPr>
          <w:rFonts w:ascii="Calibri" w:hAnsi="Calibri" w:cs="Arial"/>
          <w:b/>
          <w:bCs/>
          <w:sz w:val="22"/>
          <w:szCs w:val="22"/>
        </w:rPr>
        <w:t>kupní smlouvy</w:t>
      </w:r>
      <w:r w:rsidRPr="00F41EB9">
        <w:rPr>
          <w:rFonts w:ascii="Calibri" w:hAnsi="Calibri" w:cs="Arial"/>
          <w:b/>
          <w:bCs/>
          <w:sz w:val="22"/>
          <w:szCs w:val="22"/>
        </w:rPr>
        <w:t xml:space="preserve"> (tj. součet ceny dle bodu 1.1.</w:t>
      </w:r>
      <w:r w:rsidR="00014F27">
        <w:rPr>
          <w:rFonts w:ascii="Calibri" w:hAnsi="Calibri" w:cs="Arial"/>
          <w:b/>
          <w:bCs/>
          <w:sz w:val="22"/>
          <w:szCs w:val="22"/>
        </w:rPr>
        <w:t>,</w:t>
      </w:r>
      <w:r w:rsidRPr="00F41EB9">
        <w:rPr>
          <w:rFonts w:ascii="Calibri" w:hAnsi="Calibri" w:cs="Arial"/>
          <w:b/>
          <w:bCs/>
          <w:sz w:val="22"/>
          <w:szCs w:val="22"/>
        </w:rPr>
        <w:t xml:space="preserve"> 1.2.</w:t>
      </w:r>
      <w:r w:rsidR="00220DDA">
        <w:rPr>
          <w:rFonts w:ascii="Calibri" w:hAnsi="Calibri" w:cs="Arial"/>
          <w:b/>
          <w:bCs/>
          <w:sz w:val="22"/>
          <w:szCs w:val="22"/>
        </w:rPr>
        <w:t>, 1.3.</w:t>
      </w:r>
      <w:r w:rsidR="00014F27">
        <w:rPr>
          <w:rFonts w:ascii="Calibri" w:hAnsi="Calibri" w:cs="Arial"/>
          <w:b/>
          <w:bCs/>
          <w:sz w:val="22"/>
          <w:szCs w:val="22"/>
        </w:rPr>
        <w:t xml:space="preserve"> a 1.</w:t>
      </w:r>
      <w:r w:rsidR="00220DDA">
        <w:rPr>
          <w:rFonts w:ascii="Calibri" w:hAnsi="Calibri" w:cs="Arial"/>
          <w:b/>
          <w:bCs/>
          <w:sz w:val="22"/>
          <w:szCs w:val="22"/>
        </w:rPr>
        <w:t>4</w:t>
      </w:r>
      <w:r w:rsidR="00014F27">
        <w:rPr>
          <w:rFonts w:ascii="Calibri" w:hAnsi="Calibri" w:cs="Arial"/>
          <w:b/>
          <w:bCs/>
          <w:sz w:val="22"/>
          <w:szCs w:val="22"/>
        </w:rPr>
        <w:t>.</w:t>
      </w:r>
      <w:r w:rsidRPr="00F41EB9">
        <w:rPr>
          <w:rFonts w:ascii="Calibri" w:hAnsi="Calibri" w:cs="Arial"/>
          <w:b/>
          <w:bCs/>
          <w:sz w:val="22"/>
          <w:szCs w:val="22"/>
        </w:rPr>
        <w:t>)</w:t>
      </w:r>
      <w:r w:rsidR="00EF49F5">
        <w:rPr>
          <w:rFonts w:ascii="Calibri" w:hAnsi="Calibri" w:cs="Arial"/>
          <w:b/>
          <w:bCs/>
          <w:sz w:val="22"/>
          <w:szCs w:val="22"/>
        </w:rPr>
        <w:t xml:space="preserve"> a </w:t>
      </w:r>
      <w:r w:rsidR="00E6649D">
        <w:rPr>
          <w:rFonts w:ascii="Calibri" w:hAnsi="Calibri" w:cs="Arial"/>
          <w:b/>
          <w:bCs/>
          <w:sz w:val="22"/>
          <w:szCs w:val="22"/>
        </w:rPr>
        <w:t xml:space="preserve">veškerých dalších plnění spojených s dodávkou </w:t>
      </w:r>
      <w:r w:rsidR="00A4208A">
        <w:rPr>
          <w:rFonts w:ascii="Calibri" w:hAnsi="Calibri" w:cs="Arial"/>
          <w:b/>
          <w:bCs/>
          <w:sz w:val="22"/>
          <w:szCs w:val="22"/>
        </w:rPr>
        <w:t>autobusů dle této smlouvy</w:t>
      </w:r>
      <w:r w:rsidRPr="0037693D">
        <w:rPr>
          <w:rFonts w:ascii="Calibri" w:hAnsi="Calibri" w:cs="Arial"/>
          <w:bCs/>
          <w:sz w:val="22"/>
          <w:szCs w:val="22"/>
        </w:rPr>
        <w:t xml:space="preserve"> </w:t>
      </w:r>
      <w:r w:rsidRPr="008B31DD">
        <w:rPr>
          <w:rFonts w:ascii="Calibri" w:hAnsi="Calibri" w:cs="Arial"/>
          <w:bCs/>
          <w:sz w:val="22"/>
          <w:szCs w:val="22"/>
        </w:rPr>
        <w:t xml:space="preserve">činí </w:t>
      </w:r>
      <w:r w:rsidR="00220DDA" w:rsidRPr="00220DDA">
        <w:rPr>
          <w:rFonts w:ascii="Calibri" w:eastAsia="Arial Unicode MS" w:hAnsi="Calibri" w:cs="Arial"/>
          <w:b/>
          <w:sz w:val="22"/>
          <w:szCs w:val="22"/>
          <w:highlight w:val="yellow"/>
        </w:rPr>
        <w:t>x</w:t>
      </w:r>
      <w:r w:rsidR="00CB6FE9" w:rsidRPr="00220DDA">
        <w:rPr>
          <w:rFonts w:ascii="Calibri" w:eastAsia="Arial Unicode MS" w:hAnsi="Calibri" w:cs="Arial"/>
          <w:b/>
          <w:sz w:val="22"/>
          <w:szCs w:val="22"/>
          <w:highlight w:val="yellow"/>
        </w:rPr>
        <w:t>.</w:t>
      </w:r>
      <w:r w:rsidR="00220DDA" w:rsidRPr="00220DDA">
        <w:rPr>
          <w:rFonts w:ascii="Calibri" w:eastAsia="Arial Unicode MS" w:hAnsi="Calibri" w:cs="Arial"/>
          <w:b/>
          <w:sz w:val="22"/>
          <w:szCs w:val="22"/>
          <w:highlight w:val="yellow"/>
        </w:rPr>
        <w:t>xxx</w:t>
      </w:r>
      <w:r w:rsidR="00CB6FE9" w:rsidRPr="00220DDA">
        <w:rPr>
          <w:rFonts w:ascii="Calibri" w:eastAsia="Arial Unicode MS" w:hAnsi="Calibri" w:cs="Arial"/>
          <w:b/>
          <w:sz w:val="22"/>
          <w:szCs w:val="22"/>
          <w:highlight w:val="yellow"/>
        </w:rPr>
        <w:t>.</w:t>
      </w:r>
      <w:r w:rsidR="00220DDA" w:rsidRPr="00220DDA">
        <w:rPr>
          <w:rFonts w:ascii="Calibri" w:eastAsia="Arial Unicode MS" w:hAnsi="Calibri" w:cs="Arial"/>
          <w:b/>
          <w:sz w:val="22"/>
          <w:szCs w:val="22"/>
          <w:highlight w:val="yellow"/>
        </w:rPr>
        <w:t>xxx</w:t>
      </w:r>
      <w:r w:rsidR="00CB6FE9" w:rsidRPr="00220DDA">
        <w:rPr>
          <w:rFonts w:ascii="Calibri" w:eastAsia="Arial Unicode MS" w:hAnsi="Calibri" w:cs="Arial"/>
          <w:b/>
          <w:sz w:val="22"/>
          <w:szCs w:val="22"/>
          <w:highlight w:val="yellow"/>
        </w:rPr>
        <w:t>,-</w:t>
      </w:r>
      <w:r w:rsidRPr="008B31DD">
        <w:rPr>
          <w:rFonts w:ascii="Calibri" w:eastAsia="Arial Unicode MS" w:hAnsi="Calibri" w:cs="Arial"/>
          <w:bCs/>
          <w:sz w:val="22"/>
          <w:szCs w:val="22"/>
        </w:rPr>
        <w:t xml:space="preserve"> </w:t>
      </w:r>
      <w:r w:rsidRPr="008B31DD">
        <w:rPr>
          <w:rFonts w:ascii="Calibri" w:hAnsi="Calibri" w:cs="Arial"/>
          <w:bCs/>
          <w:sz w:val="22"/>
          <w:szCs w:val="22"/>
        </w:rPr>
        <w:t>Kč bez DPH</w:t>
      </w:r>
    </w:p>
    <w:p w14:paraId="01C609DE" w14:textId="77777777" w:rsidR="00C650B0" w:rsidRPr="00FB5A8F" w:rsidRDefault="00C650B0" w:rsidP="00C650B0">
      <w:pPr>
        <w:tabs>
          <w:tab w:val="left" w:pos="6840"/>
        </w:tabs>
        <w:rPr>
          <w:rFonts w:ascii="Calibri" w:hAnsi="Calibri" w:cs="Arial"/>
          <w:sz w:val="22"/>
          <w:szCs w:val="22"/>
        </w:rPr>
      </w:pPr>
    </w:p>
    <w:p w14:paraId="257535C8" w14:textId="46770E1D" w:rsidR="00C650B0" w:rsidRDefault="00C650B0" w:rsidP="00C650B0">
      <w:pPr>
        <w:jc w:val="both"/>
        <w:rPr>
          <w:rFonts w:ascii="Calibri" w:hAnsi="Calibri" w:cs="Arial"/>
          <w:sz w:val="22"/>
          <w:szCs w:val="22"/>
        </w:rPr>
      </w:pPr>
      <w:r w:rsidRPr="00FB5A8F">
        <w:rPr>
          <w:rFonts w:ascii="Calibri" w:hAnsi="Calibri" w:cs="Arial"/>
          <w:sz w:val="22"/>
          <w:szCs w:val="22"/>
        </w:rPr>
        <w:t xml:space="preserve">K ceně bude připočtena DPH v sazbě platné k datu uskutečnění zdanitelného plnění, tj. k předání a převzetí předmětu </w:t>
      </w:r>
      <w:r w:rsidR="00936B55">
        <w:rPr>
          <w:rFonts w:ascii="Calibri" w:hAnsi="Calibri" w:cs="Arial"/>
          <w:sz w:val="22"/>
          <w:szCs w:val="22"/>
        </w:rPr>
        <w:t>smlouvy</w:t>
      </w:r>
      <w:r>
        <w:rPr>
          <w:rFonts w:ascii="Calibri" w:hAnsi="Calibri" w:cs="Arial"/>
          <w:sz w:val="22"/>
          <w:szCs w:val="22"/>
        </w:rPr>
        <w:t>.</w:t>
      </w:r>
    </w:p>
    <w:p w14:paraId="50EDB8B7" w14:textId="77777777" w:rsidR="00F8617A" w:rsidRDefault="00F8617A" w:rsidP="00E45A9E">
      <w:pPr>
        <w:jc w:val="both"/>
        <w:rPr>
          <w:rFonts w:ascii="Calibri" w:hAnsi="Calibri" w:cs="Arial"/>
          <w:sz w:val="22"/>
          <w:szCs w:val="22"/>
        </w:rPr>
      </w:pPr>
    </w:p>
    <w:p w14:paraId="4AD431A7" w14:textId="77777777" w:rsidR="0044676F" w:rsidRPr="00FB5A8F" w:rsidRDefault="0029116B" w:rsidP="0044676F">
      <w:pPr>
        <w:pStyle w:val="Styl2"/>
        <w:outlineLvl w:val="0"/>
        <w:rPr>
          <w:rFonts w:ascii="Calibri" w:hAnsi="Calibri" w:cs="Arial"/>
          <w:b w:val="0"/>
          <w:strike/>
          <w:sz w:val="22"/>
          <w:szCs w:val="22"/>
          <w:u w:val="single"/>
        </w:rPr>
      </w:pPr>
      <w:r w:rsidRPr="00FB5A8F">
        <w:rPr>
          <w:rFonts w:ascii="Calibri" w:hAnsi="Calibri" w:cs="Arial"/>
          <w:b w:val="0"/>
          <w:sz w:val="22"/>
          <w:szCs w:val="22"/>
          <w:u w:val="single"/>
        </w:rPr>
        <w:t xml:space="preserve">2. </w:t>
      </w:r>
      <w:r w:rsidR="00E46DD2" w:rsidRPr="00FB5A8F">
        <w:rPr>
          <w:rFonts w:ascii="Calibri" w:hAnsi="Calibri" w:cs="Arial"/>
          <w:b w:val="0"/>
          <w:sz w:val="22"/>
          <w:szCs w:val="22"/>
          <w:u w:val="single"/>
        </w:rPr>
        <w:t>Celková</w:t>
      </w:r>
      <w:r w:rsidRPr="00FB5A8F">
        <w:rPr>
          <w:rFonts w:ascii="Calibri" w:hAnsi="Calibri" w:cs="Arial"/>
          <w:b w:val="0"/>
          <w:sz w:val="22"/>
          <w:szCs w:val="22"/>
          <w:u w:val="single"/>
        </w:rPr>
        <w:t xml:space="preserve"> kupní cen</w:t>
      </w:r>
      <w:r w:rsidR="00E46DD2" w:rsidRPr="00FB5A8F">
        <w:rPr>
          <w:rFonts w:ascii="Calibri" w:hAnsi="Calibri" w:cs="Arial"/>
          <w:b w:val="0"/>
          <w:sz w:val="22"/>
          <w:szCs w:val="22"/>
          <w:u w:val="single"/>
        </w:rPr>
        <w:t>a</w:t>
      </w:r>
    </w:p>
    <w:p w14:paraId="4981A018" w14:textId="77BA4D56" w:rsidR="0044676F" w:rsidRPr="009262F5" w:rsidRDefault="0044676F" w:rsidP="00C067D3">
      <w:pPr>
        <w:spacing w:before="60"/>
        <w:jc w:val="both"/>
        <w:rPr>
          <w:rFonts w:ascii="Calibri" w:hAnsi="Calibri" w:cs="Arial"/>
          <w:i/>
          <w:sz w:val="22"/>
          <w:szCs w:val="22"/>
        </w:rPr>
      </w:pPr>
      <w:r w:rsidRPr="009262F5">
        <w:rPr>
          <w:rFonts w:ascii="Calibri" w:hAnsi="Calibri" w:cs="Arial"/>
          <w:sz w:val="22"/>
          <w:szCs w:val="22"/>
        </w:rPr>
        <w:t xml:space="preserve">Kupní cena </w:t>
      </w:r>
      <w:r w:rsidR="00986893" w:rsidRPr="009262F5">
        <w:rPr>
          <w:rFonts w:ascii="Calibri" w:hAnsi="Calibri" w:cs="Arial"/>
          <w:sz w:val="22"/>
          <w:szCs w:val="22"/>
        </w:rPr>
        <w:t xml:space="preserve">(bez DPH) </w:t>
      </w:r>
      <w:r w:rsidRPr="009262F5">
        <w:rPr>
          <w:rFonts w:ascii="Calibri" w:hAnsi="Calibri" w:cs="Arial"/>
          <w:sz w:val="22"/>
          <w:szCs w:val="22"/>
        </w:rPr>
        <w:t>uvedená v článku I.</w:t>
      </w:r>
      <w:r w:rsidR="00A669C2">
        <w:rPr>
          <w:rFonts w:ascii="Calibri" w:hAnsi="Calibri" w:cs="Arial"/>
          <w:sz w:val="22"/>
          <w:szCs w:val="22"/>
        </w:rPr>
        <w:t xml:space="preserve"> odst. </w:t>
      </w:r>
      <w:r w:rsidRPr="009262F5">
        <w:rPr>
          <w:rFonts w:ascii="Calibri" w:hAnsi="Calibri" w:cs="Arial"/>
          <w:sz w:val="22"/>
          <w:szCs w:val="22"/>
        </w:rPr>
        <w:t xml:space="preserve">1 této </w:t>
      </w:r>
      <w:r w:rsidR="00936B55">
        <w:rPr>
          <w:rFonts w:ascii="Calibri" w:hAnsi="Calibri" w:cs="Arial"/>
          <w:sz w:val="22"/>
          <w:szCs w:val="22"/>
        </w:rPr>
        <w:t xml:space="preserve">smlouvy </w:t>
      </w:r>
      <w:r w:rsidR="0070751A">
        <w:rPr>
          <w:rFonts w:ascii="Calibri" w:hAnsi="Calibri" w:cs="Arial"/>
          <w:sz w:val="22"/>
          <w:szCs w:val="22"/>
        </w:rPr>
        <w:t>je cena konečná, maximální a</w:t>
      </w:r>
      <w:r w:rsidRPr="009262F5">
        <w:rPr>
          <w:rFonts w:ascii="Calibri" w:hAnsi="Calibri" w:cs="Arial"/>
          <w:sz w:val="22"/>
          <w:szCs w:val="22"/>
        </w:rPr>
        <w:t xml:space="preserve"> zahrnuje veškeré náklady, které prodávajícímu vzniknou při plnění této </w:t>
      </w:r>
      <w:r w:rsidR="00936B55">
        <w:rPr>
          <w:rFonts w:ascii="Calibri" w:hAnsi="Calibri" w:cs="Arial"/>
          <w:sz w:val="22"/>
          <w:szCs w:val="22"/>
        </w:rPr>
        <w:t>kupní smlouvy</w:t>
      </w:r>
      <w:r w:rsidRPr="009262F5">
        <w:rPr>
          <w:rFonts w:ascii="Calibri" w:hAnsi="Calibri" w:cs="Arial"/>
          <w:sz w:val="22"/>
          <w:szCs w:val="22"/>
        </w:rPr>
        <w:t xml:space="preserve">, a to rovněž náklady na dopravu </w:t>
      </w:r>
      <w:r w:rsidR="008A1381">
        <w:rPr>
          <w:rFonts w:ascii="Calibri" w:hAnsi="Calibri" w:cs="Arial"/>
          <w:sz w:val="22"/>
          <w:szCs w:val="22"/>
        </w:rPr>
        <w:t>auto</w:t>
      </w:r>
      <w:r w:rsidR="00740475">
        <w:rPr>
          <w:rFonts w:ascii="Calibri" w:hAnsi="Calibri" w:cs="Arial"/>
          <w:sz w:val="22"/>
          <w:szCs w:val="22"/>
        </w:rPr>
        <w:t>b</w:t>
      </w:r>
      <w:r w:rsidR="004F6ECC">
        <w:rPr>
          <w:rFonts w:ascii="Calibri" w:hAnsi="Calibri" w:cs="Arial"/>
          <w:sz w:val="22"/>
          <w:szCs w:val="22"/>
        </w:rPr>
        <w:t>usů</w:t>
      </w:r>
      <w:r w:rsidR="009205C5" w:rsidRPr="009262F5">
        <w:rPr>
          <w:rFonts w:ascii="Calibri" w:hAnsi="Calibri" w:cs="Arial"/>
          <w:sz w:val="22"/>
          <w:szCs w:val="22"/>
        </w:rPr>
        <w:t xml:space="preserve">, </w:t>
      </w:r>
      <w:r w:rsidRPr="009262F5">
        <w:rPr>
          <w:rFonts w:ascii="Calibri" w:hAnsi="Calibri" w:cs="Arial"/>
          <w:sz w:val="22"/>
          <w:szCs w:val="22"/>
        </w:rPr>
        <w:t xml:space="preserve">pojištění pro transport do místa dodání a </w:t>
      </w:r>
      <w:r w:rsidR="009205C5" w:rsidRPr="009262F5">
        <w:rPr>
          <w:rFonts w:ascii="Calibri" w:hAnsi="Calibri" w:cs="Arial"/>
          <w:sz w:val="22"/>
          <w:szCs w:val="22"/>
        </w:rPr>
        <w:t>technick</w:t>
      </w:r>
      <w:r w:rsidR="00C92DDB">
        <w:rPr>
          <w:rFonts w:ascii="Calibri" w:hAnsi="Calibri" w:cs="Arial"/>
          <w:sz w:val="22"/>
          <w:szCs w:val="22"/>
        </w:rPr>
        <w:t>ou</w:t>
      </w:r>
      <w:r w:rsidR="009205C5" w:rsidRPr="009262F5">
        <w:rPr>
          <w:rFonts w:ascii="Calibri" w:hAnsi="Calibri" w:cs="Arial"/>
          <w:sz w:val="22"/>
          <w:szCs w:val="22"/>
        </w:rPr>
        <w:t xml:space="preserve"> dokumenta</w:t>
      </w:r>
      <w:r w:rsidR="00E45A9E" w:rsidRPr="009262F5">
        <w:rPr>
          <w:rFonts w:ascii="Calibri" w:hAnsi="Calibri" w:cs="Arial"/>
          <w:sz w:val="22"/>
          <w:szCs w:val="22"/>
        </w:rPr>
        <w:t>c</w:t>
      </w:r>
      <w:r w:rsidR="00C92DDB">
        <w:rPr>
          <w:rFonts w:ascii="Calibri" w:hAnsi="Calibri" w:cs="Arial"/>
          <w:sz w:val="22"/>
          <w:szCs w:val="22"/>
        </w:rPr>
        <w:t>i</w:t>
      </w:r>
      <w:r w:rsidR="00E45A9E" w:rsidRPr="009262F5">
        <w:rPr>
          <w:rFonts w:ascii="Calibri" w:hAnsi="Calibri" w:cs="Arial"/>
          <w:sz w:val="22"/>
          <w:szCs w:val="22"/>
        </w:rPr>
        <w:t>, dodání speciálního nářadí a </w:t>
      </w:r>
      <w:r w:rsidR="009205C5" w:rsidRPr="009262F5">
        <w:rPr>
          <w:rFonts w:ascii="Calibri" w:hAnsi="Calibri" w:cs="Arial"/>
          <w:sz w:val="22"/>
          <w:szCs w:val="22"/>
        </w:rPr>
        <w:t xml:space="preserve">diagnostiky dle </w:t>
      </w:r>
      <w:r w:rsidR="008F5A47">
        <w:rPr>
          <w:rFonts w:ascii="Calibri" w:hAnsi="Calibri" w:cs="Arial"/>
          <w:sz w:val="22"/>
          <w:szCs w:val="22"/>
        </w:rPr>
        <w:t xml:space="preserve">čl. I. odst. 5 této </w:t>
      </w:r>
      <w:r w:rsidR="00936B55">
        <w:rPr>
          <w:rFonts w:ascii="Calibri" w:hAnsi="Calibri" w:cs="Arial"/>
          <w:sz w:val="22"/>
          <w:szCs w:val="22"/>
        </w:rPr>
        <w:t>kupní smlouvy</w:t>
      </w:r>
      <w:r w:rsidR="00E45A9E" w:rsidRPr="009262F5">
        <w:rPr>
          <w:rFonts w:ascii="Calibri" w:hAnsi="Calibri" w:cs="Arial"/>
          <w:sz w:val="22"/>
          <w:szCs w:val="22"/>
        </w:rPr>
        <w:t xml:space="preserve">, zaškolení </w:t>
      </w:r>
      <w:r w:rsidR="00B97607">
        <w:rPr>
          <w:rFonts w:ascii="Calibri" w:hAnsi="Calibri" w:cs="Arial"/>
          <w:sz w:val="22"/>
          <w:szCs w:val="22"/>
        </w:rPr>
        <w:t xml:space="preserve">zaměstnanců </w:t>
      </w:r>
      <w:r w:rsidR="00E45A9E" w:rsidRPr="009262F5">
        <w:rPr>
          <w:rFonts w:ascii="Calibri" w:hAnsi="Calibri" w:cs="Arial"/>
          <w:sz w:val="22"/>
          <w:szCs w:val="22"/>
        </w:rPr>
        <w:t>kupujícího</w:t>
      </w:r>
      <w:r w:rsidR="008F5A47">
        <w:rPr>
          <w:rFonts w:ascii="Calibri" w:hAnsi="Calibri" w:cs="Arial"/>
          <w:sz w:val="22"/>
          <w:szCs w:val="22"/>
        </w:rPr>
        <w:t xml:space="preserve"> dle čl. I. odst. 5.3. této </w:t>
      </w:r>
      <w:r w:rsidR="008A1381">
        <w:rPr>
          <w:rFonts w:ascii="Calibri" w:hAnsi="Calibri" w:cs="Arial"/>
          <w:sz w:val="22"/>
          <w:szCs w:val="22"/>
        </w:rPr>
        <w:t>kupní smlouvy</w:t>
      </w:r>
      <w:r w:rsidR="00C92DDB">
        <w:rPr>
          <w:rFonts w:ascii="Calibri" w:hAnsi="Calibri" w:cs="Arial"/>
          <w:sz w:val="22"/>
          <w:szCs w:val="22"/>
        </w:rPr>
        <w:t xml:space="preserve"> a</w:t>
      </w:r>
      <w:r w:rsidR="009205C5" w:rsidRPr="009262F5">
        <w:rPr>
          <w:rFonts w:ascii="Calibri" w:hAnsi="Calibri" w:cs="Arial"/>
          <w:sz w:val="22"/>
          <w:szCs w:val="22"/>
        </w:rPr>
        <w:t xml:space="preserve"> </w:t>
      </w:r>
      <w:r w:rsidRPr="009262F5">
        <w:rPr>
          <w:rFonts w:ascii="Calibri" w:hAnsi="Calibri" w:cs="Arial"/>
          <w:sz w:val="22"/>
          <w:szCs w:val="22"/>
        </w:rPr>
        <w:t>je stanovena jako cena nejvýše přípustná</w:t>
      </w:r>
      <w:r w:rsidR="00E02F5D" w:rsidRPr="009262F5">
        <w:rPr>
          <w:rFonts w:ascii="Calibri" w:hAnsi="Calibri" w:cs="Arial"/>
          <w:sz w:val="22"/>
          <w:szCs w:val="22"/>
        </w:rPr>
        <w:t>.</w:t>
      </w:r>
      <w:r w:rsidRPr="009262F5">
        <w:rPr>
          <w:rFonts w:ascii="Calibri" w:hAnsi="Calibri" w:cs="Arial"/>
          <w:i/>
          <w:sz w:val="22"/>
          <w:szCs w:val="22"/>
        </w:rPr>
        <w:t xml:space="preserve"> </w:t>
      </w:r>
    </w:p>
    <w:p w14:paraId="40BE0BE8" w14:textId="77777777" w:rsidR="00FE0AE1" w:rsidRDefault="008B2239" w:rsidP="00035282">
      <w:pPr>
        <w:spacing w:after="120"/>
        <w:jc w:val="both"/>
        <w:rPr>
          <w:rFonts w:ascii="Calibri" w:hAnsi="Calibri" w:cs="Arial"/>
          <w:sz w:val="22"/>
          <w:szCs w:val="22"/>
        </w:rPr>
      </w:pPr>
      <w:r w:rsidRPr="009262F5">
        <w:rPr>
          <w:rFonts w:ascii="Calibri" w:hAnsi="Calibri" w:cs="Arial"/>
          <w:sz w:val="22"/>
          <w:szCs w:val="22"/>
        </w:rPr>
        <w:t>Kupní cena rovněž z</w:t>
      </w:r>
      <w:r w:rsidR="009262F5">
        <w:rPr>
          <w:rFonts w:ascii="Calibri" w:hAnsi="Calibri" w:cs="Arial"/>
          <w:sz w:val="22"/>
          <w:szCs w:val="22"/>
        </w:rPr>
        <w:t>ahrnuje</w:t>
      </w:r>
      <w:r w:rsidRPr="009262F5">
        <w:rPr>
          <w:rFonts w:ascii="Calibri" w:hAnsi="Calibri" w:cs="Arial"/>
          <w:sz w:val="22"/>
          <w:szCs w:val="22"/>
        </w:rPr>
        <w:t xml:space="preserve"> veškeré </w:t>
      </w:r>
      <w:r w:rsidR="00BA2C02" w:rsidRPr="009262F5">
        <w:rPr>
          <w:rFonts w:ascii="Calibri" w:hAnsi="Calibri" w:cs="Arial"/>
          <w:sz w:val="22"/>
          <w:szCs w:val="22"/>
        </w:rPr>
        <w:t>náklady,</w:t>
      </w:r>
      <w:r w:rsidRPr="009262F5">
        <w:rPr>
          <w:rFonts w:ascii="Calibri" w:hAnsi="Calibri" w:cs="Arial"/>
          <w:sz w:val="22"/>
          <w:szCs w:val="22"/>
        </w:rPr>
        <w:t xml:space="preserve"> které prodávající</w:t>
      </w:r>
      <w:r w:rsidR="00BA2C02" w:rsidRPr="009262F5">
        <w:rPr>
          <w:rFonts w:ascii="Calibri" w:hAnsi="Calibri" w:cs="Arial"/>
          <w:sz w:val="22"/>
          <w:szCs w:val="22"/>
        </w:rPr>
        <w:t xml:space="preserve">mu vzniknou při plnění této </w:t>
      </w:r>
      <w:r w:rsidR="00936B55">
        <w:rPr>
          <w:rFonts w:ascii="Calibri" w:hAnsi="Calibri" w:cs="Arial"/>
          <w:sz w:val="22"/>
          <w:szCs w:val="22"/>
        </w:rPr>
        <w:t xml:space="preserve">kupní smlouvy </w:t>
      </w:r>
      <w:r w:rsidR="00BA2C02" w:rsidRPr="009262F5">
        <w:rPr>
          <w:rFonts w:ascii="Calibri" w:hAnsi="Calibri" w:cs="Arial"/>
          <w:sz w:val="22"/>
          <w:szCs w:val="22"/>
        </w:rPr>
        <w:t xml:space="preserve">při provádění případných změn na vozidlech </w:t>
      </w:r>
      <w:r w:rsidRPr="009262F5">
        <w:rPr>
          <w:rFonts w:ascii="Calibri" w:hAnsi="Calibri" w:cs="Arial"/>
          <w:sz w:val="22"/>
          <w:szCs w:val="22"/>
        </w:rPr>
        <w:t>z důvodu změn platné legislativy</w:t>
      </w:r>
      <w:r w:rsidR="006E514E">
        <w:rPr>
          <w:rFonts w:ascii="Calibri" w:hAnsi="Calibri" w:cs="Arial"/>
          <w:sz w:val="22"/>
          <w:szCs w:val="22"/>
        </w:rPr>
        <w:t>.</w:t>
      </w:r>
    </w:p>
    <w:p w14:paraId="29BAB361" w14:textId="6960CCD7" w:rsidR="00FE0AE1" w:rsidRPr="00FE0AE1" w:rsidRDefault="00FE0AE1" w:rsidP="00035282">
      <w:pPr>
        <w:spacing w:after="120"/>
        <w:jc w:val="both"/>
        <w:rPr>
          <w:rFonts w:ascii="Calibri" w:hAnsi="Calibri" w:cs="Arial"/>
          <w:sz w:val="22"/>
          <w:szCs w:val="22"/>
        </w:rPr>
      </w:pPr>
      <w:r w:rsidRPr="00FE0AE1">
        <w:rPr>
          <w:rFonts w:ascii="Calibri" w:hAnsi="Calibri" w:cs="Arial"/>
          <w:sz w:val="22"/>
          <w:szCs w:val="22"/>
        </w:rPr>
        <w:t>V příloze č.</w:t>
      </w:r>
      <w:r>
        <w:rPr>
          <w:rFonts w:ascii="Calibri" w:hAnsi="Calibri" w:cs="Arial"/>
          <w:sz w:val="22"/>
          <w:szCs w:val="22"/>
        </w:rPr>
        <w:t xml:space="preserve"> </w:t>
      </w:r>
      <w:r w:rsidRPr="00FE0AE1">
        <w:rPr>
          <w:rFonts w:ascii="Calibri" w:hAnsi="Calibri" w:cs="Arial"/>
          <w:sz w:val="22"/>
          <w:szCs w:val="22"/>
        </w:rPr>
        <w:t xml:space="preserve">4 této kupní smlouvy </w:t>
      </w:r>
      <w:r w:rsidR="00D33926">
        <w:rPr>
          <w:rFonts w:ascii="Calibri" w:hAnsi="Calibri" w:cs="Arial"/>
          <w:sz w:val="22"/>
          <w:szCs w:val="22"/>
        </w:rPr>
        <w:t>jsou stanoveny</w:t>
      </w:r>
      <w:r w:rsidR="00D33926" w:rsidRPr="00FE0AE1">
        <w:rPr>
          <w:rFonts w:ascii="Calibri" w:hAnsi="Calibri" w:cs="Arial"/>
          <w:sz w:val="22"/>
          <w:szCs w:val="22"/>
        </w:rPr>
        <w:t xml:space="preserve"> </w:t>
      </w:r>
      <w:r w:rsidR="00D33926">
        <w:rPr>
          <w:rFonts w:ascii="Calibri" w:hAnsi="Calibri" w:cs="Arial"/>
          <w:sz w:val="22"/>
          <w:szCs w:val="22"/>
        </w:rPr>
        <w:t>ceny</w:t>
      </w:r>
      <w:r w:rsidRPr="00FE0AE1">
        <w:rPr>
          <w:rFonts w:ascii="Calibri" w:hAnsi="Calibri" w:cs="Arial"/>
          <w:sz w:val="22"/>
          <w:szCs w:val="22"/>
        </w:rPr>
        <w:t xml:space="preserve"> polož</w:t>
      </w:r>
      <w:r w:rsidR="00D33926">
        <w:rPr>
          <w:rFonts w:ascii="Calibri" w:hAnsi="Calibri" w:cs="Arial"/>
          <w:sz w:val="22"/>
          <w:szCs w:val="22"/>
        </w:rPr>
        <w:t>e</w:t>
      </w:r>
      <w:r w:rsidRPr="00FE0AE1">
        <w:rPr>
          <w:rFonts w:ascii="Calibri" w:hAnsi="Calibri" w:cs="Arial"/>
          <w:sz w:val="22"/>
          <w:szCs w:val="22"/>
        </w:rPr>
        <w:t xml:space="preserve">k 5.1. Sada diagnostických zařízení, 5.2. Sada speciálního nářadí pro údržbu a opravy autobusů a </w:t>
      </w:r>
      <w:r>
        <w:rPr>
          <w:rFonts w:ascii="Calibri" w:hAnsi="Calibri" w:cs="Arial"/>
          <w:sz w:val="22"/>
          <w:szCs w:val="22"/>
        </w:rPr>
        <w:t>5.3 Z</w:t>
      </w:r>
      <w:r w:rsidRPr="00FE0AE1">
        <w:rPr>
          <w:rFonts w:ascii="Calibri" w:hAnsi="Calibri" w:cs="Arial"/>
          <w:sz w:val="22"/>
          <w:szCs w:val="22"/>
        </w:rPr>
        <w:t>aškolení zaměstnanců kupujícího</w:t>
      </w:r>
      <w:r w:rsidR="00D93EC9">
        <w:rPr>
          <w:rFonts w:ascii="Calibri" w:hAnsi="Calibri" w:cs="Arial"/>
          <w:sz w:val="22"/>
          <w:szCs w:val="22"/>
        </w:rPr>
        <w:t>,</w:t>
      </w:r>
      <w:r w:rsidR="00C74690">
        <w:rPr>
          <w:rFonts w:ascii="Calibri" w:hAnsi="Calibri" w:cs="Arial"/>
          <w:sz w:val="22"/>
          <w:szCs w:val="22"/>
        </w:rPr>
        <w:t xml:space="preserve"> pro případ, že by </w:t>
      </w:r>
      <w:r w:rsidR="00636F5A">
        <w:rPr>
          <w:rFonts w:ascii="Calibri" w:hAnsi="Calibri" w:cs="Arial"/>
          <w:sz w:val="22"/>
          <w:szCs w:val="22"/>
        </w:rPr>
        <w:t xml:space="preserve">v souladu se zákonem o zadávání veřejných zakázek </w:t>
      </w:r>
      <w:r w:rsidR="002C4136">
        <w:rPr>
          <w:rFonts w:ascii="Calibri" w:hAnsi="Calibri" w:cs="Arial"/>
          <w:sz w:val="22"/>
          <w:szCs w:val="22"/>
        </w:rPr>
        <w:t xml:space="preserve">mělo dojít </w:t>
      </w:r>
      <w:r w:rsidR="001E0738">
        <w:rPr>
          <w:rFonts w:ascii="Calibri" w:hAnsi="Calibri" w:cs="Arial"/>
          <w:sz w:val="22"/>
          <w:szCs w:val="22"/>
        </w:rPr>
        <w:t xml:space="preserve">ke změně </w:t>
      </w:r>
      <w:r w:rsidR="002C4136">
        <w:rPr>
          <w:rFonts w:ascii="Calibri" w:hAnsi="Calibri" w:cs="Arial"/>
          <w:sz w:val="22"/>
          <w:szCs w:val="22"/>
        </w:rPr>
        <w:t xml:space="preserve">závazku z této smlouvy a </w:t>
      </w:r>
      <w:r w:rsidR="000B2D10">
        <w:rPr>
          <w:rFonts w:ascii="Calibri" w:hAnsi="Calibri" w:cs="Arial"/>
          <w:sz w:val="22"/>
          <w:szCs w:val="22"/>
        </w:rPr>
        <w:t>změně rozsahu plnění dodávaného dle této smlouvy</w:t>
      </w:r>
      <w:r w:rsidRPr="00FE0AE1">
        <w:rPr>
          <w:rFonts w:ascii="Calibri" w:hAnsi="Calibri" w:cs="Arial"/>
          <w:sz w:val="22"/>
          <w:szCs w:val="22"/>
        </w:rPr>
        <w:t xml:space="preserve">. </w:t>
      </w:r>
      <w:r>
        <w:rPr>
          <w:rFonts w:ascii="Calibri" w:hAnsi="Calibri" w:cs="Arial"/>
          <w:sz w:val="22"/>
          <w:szCs w:val="22"/>
        </w:rPr>
        <w:t xml:space="preserve">Tyto položky jsou </w:t>
      </w:r>
      <w:r w:rsidR="001B2923">
        <w:rPr>
          <w:rFonts w:ascii="Calibri" w:hAnsi="Calibri" w:cs="Arial"/>
          <w:sz w:val="22"/>
          <w:szCs w:val="22"/>
        </w:rPr>
        <w:t xml:space="preserve">v rozsahu stanoveném touto smlouvou </w:t>
      </w:r>
      <w:r>
        <w:rPr>
          <w:rFonts w:ascii="Calibri" w:hAnsi="Calibri" w:cs="Arial"/>
          <w:sz w:val="22"/>
          <w:szCs w:val="22"/>
        </w:rPr>
        <w:t>zahrnuty v kupní ceně uvedené v článku I. odst. 1</w:t>
      </w:r>
      <w:r w:rsidR="0048533D">
        <w:rPr>
          <w:rFonts w:ascii="Calibri" w:hAnsi="Calibri" w:cs="Arial"/>
          <w:sz w:val="22"/>
          <w:szCs w:val="22"/>
        </w:rPr>
        <w:t xml:space="preserve"> této smlouvy</w:t>
      </w:r>
      <w:r>
        <w:rPr>
          <w:rFonts w:ascii="Calibri" w:hAnsi="Calibri" w:cs="Arial"/>
          <w:sz w:val="22"/>
          <w:szCs w:val="22"/>
        </w:rPr>
        <w:t>.</w:t>
      </w:r>
      <w:r w:rsidRPr="00FE0AE1">
        <w:rPr>
          <w:rFonts w:ascii="Calibri" w:hAnsi="Calibri" w:cs="Arial"/>
          <w:sz w:val="22"/>
          <w:szCs w:val="22"/>
        </w:rPr>
        <w:t xml:space="preserve">                                       </w:t>
      </w:r>
    </w:p>
    <w:p w14:paraId="2C80B784" w14:textId="77777777" w:rsidR="0044676F" w:rsidRPr="00FB5A8F" w:rsidRDefault="0044676F" w:rsidP="0044676F">
      <w:pPr>
        <w:jc w:val="both"/>
        <w:outlineLvl w:val="0"/>
        <w:rPr>
          <w:rFonts w:ascii="Calibri" w:hAnsi="Calibri" w:cs="Arial"/>
          <w:sz w:val="22"/>
          <w:szCs w:val="22"/>
        </w:rPr>
      </w:pPr>
      <w:r w:rsidRPr="00FB5A8F">
        <w:rPr>
          <w:rFonts w:ascii="Calibri" w:hAnsi="Calibri" w:cs="Arial"/>
          <w:sz w:val="22"/>
          <w:szCs w:val="22"/>
          <w:u w:val="single"/>
        </w:rPr>
        <w:t>3. Zvláštní provedení, úpravy, doplňky</w:t>
      </w:r>
      <w:r w:rsidRPr="00FB5A8F">
        <w:rPr>
          <w:rFonts w:ascii="Calibri" w:hAnsi="Calibri" w:cs="Arial"/>
          <w:sz w:val="22"/>
          <w:szCs w:val="22"/>
        </w:rPr>
        <w:t xml:space="preserve"> </w:t>
      </w:r>
    </w:p>
    <w:p w14:paraId="610D1AD8" w14:textId="70A74FE4" w:rsidR="00AB443F" w:rsidRDefault="0044676F" w:rsidP="0044676F">
      <w:pPr>
        <w:jc w:val="both"/>
        <w:rPr>
          <w:rFonts w:ascii="Calibri" w:hAnsi="Calibri" w:cs="Arial"/>
          <w:sz w:val="22"/>
          <w:szCs w:val="22"/>
        </w:rPr>
      </w:pPr>
      <w:r w:rsidRPr="00FB5A8F">
        <w:rPr>
          <w:rFonts w:ascii="Calibri" w:hAnsi="Calibri" w:cs="Arial"/>
          <w:sz w:val="22"/>
          <w:szCs w:val="22"/>
        </w:rPr>
        <w:t xml:space="preserve">Přesná specifikace </w:t>
      </w:r>
      <w:r w:rsidR="008A1381">
        <w:rPr>
          <w:rFonts w:ascii="Calibri" w:hAnsi="Calibri" w:cs="Arial"/>
          <w:sz w:val="22"/>
          <w:szCs w:val="22"/>
        </w:rPr>
        <w:t>auto</w:t>
      </w:r>
      <w:r w:rsidR="00740475">
        <w:rPr>
          <w:rFonts w:ascii="Calibri" w:hAnsi="Calibri" w:cs="Arial"/>
          <w:sz w:val="22"/>
          <w:szCs w:val="22"/>
        </w:rPr>
        <w:t>b</w:t>
      </w:r>
      <w:r w:rsidR="004F6ECC">
        <w:rPr>
          <w:rFonts w:ascii="Calibri" w:hAnsi="Calibri" w:cs="Arial"/>
          <w:sz w:val="22"/>
          <w:szCs w:val="22"/>
        </w:rPr>
        <w:t>usů</w:t>
      </w:r>
      <w:r w:rsidR="008F5A47">
        <w:rPr>
          <w:rFonts w:ascii="Calibri" w:hAnsi="Calibri" w:cs="Arial"/>
          <w:sz w:val="22"/>
          <w:szCs w:val="22"/>
        </w:rPr>
        <w:t xml:space="preserve">, které se prodávající touto </w:t>
      </w:r>
      <w:r w:rsidR="00936B55">
        <w:rPr>
          <w:rFonts w:ascii="Calibri" w:hAnsi="Calibri" w:cs="Arial"/>
          <w:sz w:val="22"/>
          <w:szCs w:val="22"/>
        </w:rPr>
        <w:t xml:space="preserve">smlouvou </w:t>
      </w:r>
      <w:r w:rsidR="008F5A47" w:rsidRPr="002B3E5B">
        <w:rPr>
          <w:rFonts w:ascii="Calibri" w:hAnsi="Calibri" w:cs="Arial"/>
          <w:sz w:val="22"/>
          <w:szCs w:val="22"/>
        </w:rPr>
        <w:t>zavazuje dodávat kupujícímu,</w:t>
      </w:r>
      <w:r w:rsidRPr="002B3E5B">
        <w:rPr>
          <w:rFonts w:ascii="Calibri" w:hAnsi="Calibri" w:cs="Arial"/>
          <w:sz w:val="22"/>
          <w:szCs w:val="22"/>
        </w:rPr>
        <w:t xml:space="preserve"> provedení, úpravy a doplňky technického provedení uvedených </w:t>
      </w:r>
      <w:r w:rsidR="008A1381">
        <w:rPr>
          <w:rFonts w:ascii="Calibri" w:hAnsi="Calibri" w:cs="Arial"/>
          <w:sz w:val="22"/>
          <w:szCs w:val="22"/>
        </w:rPr>
        <w:t>auto</w:t>
      </w:r>
      <w:r w:rsidR="00740475">
        <w:rPr>
          <w:rFonts w:ascii="Calibri" w:hAnsi="Calibri" w:cs="Arial"/>
          <w:sz w:val="22"/>
          <w:szCs w:val="22"/>
        </w:rPr>
        <w:t>b</w:t>
      </w:r>
      <w:r w:rsidR="004F6ECC" w:rsidRPr="002B3E5B">
        <w:rPr>
          <w:rFonts w:ascii="Calibri" w:hAnsi="Calibri" w:cs="Arial"/>
          <w:sz w:val="22"/>
          <w:szCs w:val="22"/>
        </w:rPr>
        <w:t>usů</w:t>
      </w:r>
      <w:r w:rsidRPr="002B3E5B">
        <w:rPr>
          <w:rFonts w:ascii="Calibri" w:hAnsi="Calibri" w:cs="Arial"/>
          <w:sz w:val="22"/>
          <w:szCs w:val="22"/>
        </w:rPr>
        <w:t xml:space="preserve"> je přílohou</w:t>
      </w:r>
      <w:r w:rsidR="008B61D1" w:rsidRPr="002B3E5B">
        <w:rPr>
          <w:rFonts w:ascii="Calibri" w:hAnsi="Calibri" w:cs="Arial"/>
          <w:sz w:val="22"/>
          <w:szCs w:val="22"/>
        </w:rPr>
        <w:t xml:space="preserve"> č.1 </w:t>
      </w:r>
      <w:r w:rsidR="00311966" w:rsidRPr="002B3E5B">
        <w:rPr>
          <w:rFonts w:ascii="Calibri" w:hAnsi="Calibri" w:cs="Arial"/>
          <w:sz w:val="22"/>
          <w:szCs w:val="22"/>
        </w:rPr>
        <w:t xml:space="preserve">a </w:t>
      </w:r>
      <w:r w:rsidR="001A3148" w:rsidRPr="002B3E5B">
        <w:rPr>
          <w:rFonts w:ascii="Calibri" w:hAnsi="Calibri" w:cs="Arial"/>
          <w:sz w:val="22"/>
          <w:szCs w:val="22"/>
        </w:rPr>
        <w:t>č.</w:t>
      </w:r>
      <w:r w:rsidR="008F5A47" w:rsidRPr="002B3E5B">
        <w:rPr>
          <w:rFonts w:ascii="Calibri" w:hAnsi="Calibri" w:cs="Arial"/>
          <w:sz w:val="22"/>
          <w:szCs w:val="22"/>
        </w:rPr>
        <w:t xml:space="preserve">2 této </w:t>
      </w:r>
      <w:r w:rsidR="00936B55">
        <w:rPr>
          <w:rFonts w:ascii="Calibri" w:hAnsi="Calibri" w:cs="Arial"/>
          <w:sz w:val="22"/>
          <w:szCs w:val="22"/>
        </w:rPr>
        <w:t>kupní smlouvy</w:t>
      </w:r>
      <w:r w:rsidRPr="002B3E5B">
        <w:rPr>
          <w:rFonts w:ascii="Calibri" w:hAnsi="Calibri" w:cs="Arial"/>
          <w:sz w:val="22"/>
          <w:szCs w:val="22"/>
        </w:rPr>
        <w:t xml:space="preserve"> a</w:t>
      </w:r>
      <w:r w:rsidR="00311966" w:rsidRPr="002B3E5B">
        <w:rPr>
          <w:rFonts w:ascii="Calibri" w:hAnsi="Calibri" w:cs="Arial"/>
          <w:sz w:val="22"/>
          <w:szCs w:val="22"/>
        </w:rPr>
        <w:t xml:space="preserve"> je</w:t>
      </w:r>
      <w:r w:rsidRPr="002B3E5B">
        <w:rPr>
          <w:rFonts w:ascii="Calibri" w:hAnsi="Calibri" w:cs="Arial"/>
          <w:sz w:val="22"/>
          <w:szCs w:val="22"/>
        </w:rPr>
        <w:t xml:space="preserve"> nedílnou součástí této </w:t>
      </w:r>
      <w:r w:rsidR="00936B55">
        <w:rPr>
          <w:rFonts w:ascii="Calibri" w:hAnsi="Calibri" w:cs="Arial"/>
          <w:sz w:val="22"/>
          <w:szCs w:val="22"/>
        </w:rPr>
        <w:t>smlouvy</w:t>
      </w:r>
      <w:r w:rsidRPr="002B3E5B">
        <w:rPr>
          <w:rFonts w:ascii="Calibri" w:hAnsi="Calibri" w:cs="Arial"/>
          <w:sz w:val="22"/>
          <w:szCs w:val="22"/>
        </w:rPr>
        <w:t>. Kupující nemůže bez souhlasu prodávajícího</w:t>
      </w:r>
      <w:r w:rsidRPr="00FB5A8F">
        <w:rPr>
          <w:rFonts w:ascii="Calibri" w:hAnsi="Calibri" w:cs="Arial"/>
          <w:sz w:val="22"/>
          <w:szCs w:val="22"/>
        </w:rPr>
        <w:t xml:space="preserve"> jednostranně dodatečně měnit požadavky na provedení, úpravy a doplňky technického provedení </w:t>
      </w:r>
      <w:r w:rsidR="008A1381">
        <w:rPr>
          <w:rFonts w:ascii="Calibri" w:hAnsi="Calibri" w:cs="Arial"/>
          <w:sz w:val="22"/>
          <w:szCs w:val="22"/>
        </w:rPr>
        <w:t>auto</w:t>
      </w:r>
      <w:r w:rsidR="00740475">
        <w:rPr>
          <w:rFonts w:ascii="Calibri" w:hAnsi="Calibri" w:cs="Arial"/>
          <w:sz w:val="22"/>
          <w:szCs w:val="22"/>
        </w:rPr>
        <w:t>b</w:t>
      </w:r>
      <w:r w:rsidR="00EC636A">
        <w:rPr>
          <w:rFonts w:ascii="Calibri" w:hAnsi="Calibri" w:cs="Arial"/>
          <w:sz w:val="22"/>
          <w:szCs w:val="22"/>
        </w:rPr>
        <w:t>usů</w:t>
      </w:r>
      <w:r w:rsidR="008B61D1">
        <w:rPr>
          <w:rFonts w:ascii="Calibri" w:hAnsi="Calibri" w:cs="Arial"/>
          <w:sz w:val="22"/>
          <w:szCs w:val="22"/>
        </w:rPr>
        <w:t>, s</w:t>
      </w:r>
      <w:r w:rsidR="00506700">
        <w:rPr>
          <w:rFonts w:ascii="Calibri" w:hAnsi="Calibri" w:cs="Arial"/>
          <w:sz w:val="22"/>
          <w:szCs w:val="22"/>
        </w:rPr>
        <w:t> výjimkou případných změn platné legislativy</w:t>
      </w:r>
      <w:r w:rsidR="00302166">
        <w:rPr>
          <w:rFonts w:ascii="Calibri" w:hAnsi="Calibri" w:cs="Arial"/>
          <w:sz w:val="22"/>
          <w:szCs w:val="22"/>
        </w:rPr>
        <w:t>.</w:t>
      </w:r>
      <w:r w:rsidR="00506700">
        <w:rPr>
          <w:rFonts w:ascii="Calibri" w:hAnsi="Calibri" w:cs="Arial"/>
          <w:sz w:val="22"/>
          <w:szCs w:val="22"/>
        </w:rPr>
        <w:t xml:space="preserve"> </w:t>
      </w:r>
    </w:p>
    <w:p w14:paraId="4ECBACC8" w14:textId="77777777" w:rsidR="00EB0FEE" w:rsidRDefault="00EB0FEE" w:rsidP="0044676F">
      <w:pPr>
        <w:jc w:val="both"/>
        <w:rPr>
          <w:rFonts w:ascii="Calibri" w:hAnsi="Calibri" w:cs="Arial"/>
          <w:sz w:val="22"/>
          <w:szCs w:val="22"/>
        </w:rPr>
      </w:pPr>
    </w:p>
    <w:p w14:paraId="76B0461A" w14:textId="77777777" w:rsidR="00D804BA" w:rsidRPr="00FB5A8F" w:rsidRDefault="00D804BA" w:rsidP="00D804BA">
      <w:pPr>
        <w:jc w:val="both"/>
        <w:rPr>
          <w:rFonts w:ascii="Calibri" w:hAnsi="Calibri" w:cs="Arial"/>
          <w:sz w:val="22"/>
          <w:szCs w:val="22"/>
        </w:rPr>
      </w:pPr>
      <w:r w:rsidRPr="00FB5A8F">
        <w:rPr>
          <w:rFonts w:ascii="Calibri" w:hAnsi="Calibri" w:cs="Arial"/>
          <w:sz w:val="22"/>
          <w:szCs w:val="22"/>
          <w:u w:val="single"/>
        </w:rPr>
        <w:t>4. Průvodní doklady</w:t>
      </w:r>
    </w:p>
    <w:p w14:paraId="637E3E4B" w14:textId="77777777" w:rsidR="00D804BA" w:rsidRPr="00FB5A8F" w:rsidRDefault="00D804BA" w:rsidP="00D804BA">
      <w:pPr>
        <w:jc w:val="both"/>
        <w:rPr>
          <w:rFonts w:ascii="Calibri" w:hAnsi="Calibri" w:cs="Arial"/>
          <w:sz w:val="22"/>
          <w:szCs w:val="22"/>
        </w:rPr>
      </w:pPr>
      <w:r w:rsidRPr="00FB5A8F">
        <w:rPr>
          <w:rFonts w:ascii="Calibri" w:hAnsi="Calibri" w:cs="Arial"/>
          <w:sz w:val="22"/>
          <w:szCs w:val="22"/>
        </w:rPr>
        <w:t>Prodávající je povinen dodat se zbožím následující doklady:</w:t>
      </w:r>
    </w:p>
    <w:p w14:paraId="7D289DFB" w14:textId="782E53B2" w:rsidR="00D804BA" w:rsidRDefault="00D804BA" w:rsidP="00D804BA">
      <w:pPr>
        <w:pStyle w:val="Zkladntext"/>
        <w:spacing w:after="0"/>
        <w:jc w:val="both"/>
        <w:rPr>
          <w:rFonts w:ascii="Calibri" w:hAnsi="Calibri" w:cs="Arial"/>
          <w:sz w:val="22"/>
          <w:szCs w:val="22"/>
        </w:rPr>
      </w:pPr>
      <w:r>
        <w:rPr>
          <w:rFonts w:ascii="Calibri" w:hAnsi="Calibri" w:cs="Arial"/>
          <w:sz w:val="22"/>
          <w:szCs w:val="22"/>
        </w:rPr>
        <w:t xml:space="preserve">CE prohlášení o shodě, </w:t>
      </w:r>
      <w:r w:rsidR="002477A2">
        <w:rPr>
          <w:rFonts w:ascii="Calibri" w:hAnsi="Calibri" w:cs="Arial"/>
          <w:sz w:val="22"/>
          <w:szCs w:val="22"/>
        </w:rPr>
        <w:t>osvědčení o registraci vozidla</w:t>
      </w:r>
      <w:r w:rsidRPr="00FB5A8F">
        <w:rPr>
          <w:rFonts w:ascii="Calibri" w:hAnsi="Calibri" w:cs="Arial"/>
          <w:sz w:val="22"/>
          <w:szCs w:val="22"/>
        </w:rPr>
        <w:t>,</w:t>
      </w:r>
      <w:r>
        <w:rPr>
          <w:rFonts w:ascii="Calibri" w:hAnsi="Calibri" w:cs="Arial"/>
          <w:sz w:val="22"/>
          <w:szCs w:val="22"/>
        </w:rPr>
        <w:t xml:space="preserve"> </w:t>
      </w:r>
      <w:r w:rsidRPr="00FB5A8F">
        <w:rPr>
          <w:rFonts w:ascii="Calibri" w:hAnsi="Calibri" w:cs="Arial"/>
          <w:sz w:val="22"/>
          <w:szCs w:val="22"/>
        </w:rPr>
        <w:t>dodací list, záruční list, záruční list na baterie, návod k vozu a k jeho příslušenství, servisní sešit, seznam výbavy vozu (případně záruční lis</w:t>
      </w:r>
      <w:r w:rsidR="00F8617A">
        <w:rPr>
          <w:rFonts w:ascii="Calibri" w:hAnsi="Calibri" w:cs="Arial"/>
          <w:sz w:val="22"/>
          <w:szCs w:val="22"/>
        </w:rPr>
        <w:t>t</w:t>
      </w:r>
      <w:r w:rsidR="00624ED0">
        <w:rPr>
          <w:rFonts w:ascii="Calibri" w:hAnsi="Calibri" w:cs="Arial"/>
          <w:sz w:val="22"/>
          <w:szCs w:val="22"/>
        </w:rPr>
        <w:t xml:space="preserve"> </w:t>
      </w:r>
      <w:r w:rsidRPr="00FB5A8F">
        <w:rPr>
          <w:rFonts w:ascii="Calibri" w:hAnsi="Calibri" w:cs="Arial"/>
          <w:sz w:val="22"/>
          <w:szCs w:val="22"/>
        </w:rPr>
        <w:t xml:space="preserve">k dodatečné výbavě vozu), soupis materiálových požadavků a požadavků na kvalifikaci svářečů pro případné opravy, především nosných částí vozidla. Tyto doklady je povinen prodávající doložit ke každému </w:t>
      </w:r>
      <w:r w:rsidR="006863A0">
        <w:rPr>
          <w:rFonts w:ascii="Calibri" w:hAnsi="Calibri" w:cs="Arial"/>
          <w:sz w:val="22"/>
          <w:szCs w:val="22"/>
        </w:rPr>
        <w:t>auto</w:t>
      </w:r>
      <w:r w:rsidR="00740475">
        <w:rPr>
          <w:rFonts w:ascii="Calibri" w:hAnsi="Calibri" w:cs="Arial"/>
          <w:sz w:val="22"/>
          <w:szCs w:val="22"/>
        </w:rPr>
        <w:t>b</w:t>
      </w:r>
      <w:r w:rsidR="00624ED0">
        <w:rPr>
          <w:rFonts w:ascii="Calibri" w:hAnsi="Calibri" w:cs="Arial"/>
          <w:sz w:val="22"/>
          <w:szCs w:val="22"/>
        </w:rPr>
        <w:t>usu</w:t>
      </w:r>
      <w:r w:rsidRPr="00FB5A8F">
        <w:rPr>
          <w:rFonts w:ascii="Calibri" w:hAnsi="Calibri" w:cs="Arial"/>
          <w:sz w:val="22"/>
          <w:szCs w:val="22"/>
        </w:rPr>
        <w:t>, pokud se smluvní strany nedohodnou jinak.</w:t>
      </w:r>
    </w:p>
    <w:p w14:paraId="1A41A51D" w14:textId="77777777" w:rsidR="00D804BA" w:rsidRPr="00FB5A8F" w:rsidRDefault="00D804BA" w:rsidP="00D804BA">
      <w:pPr>
        <w:pStyle w:val="Zkladntext"/>
        <w:spacing w:after="0"/>
        <w:jc w:val="both"/>
        <w:rPr>
          <w:rFonts w:ascii="Calibri" w:hAnsi="Calibri" w:cs="Arial"/>
          <w:sz w:val="22"/>
          <w:szCs w:val="22"/>
        </w:rPr>
      </w:pPr>
    </w:p>
    <w:p w14:paraId="636817FC" w14:textId="77777777" w:rsidR="00D804BA" w:rsidRDefault="00D804BA" w:rsidP="00D804BA">
      <w:pPr>
        <w:rPr>
          <w:rFonts w:ascii="Calibri" w:hAnsi="Calibri" w:cs="Arial"/>
          <w:sz w:val="22"/>
          <w:szCs w:val="22"/>
          <w:u w:val="single"/>
        </w:rPr>
      </w:pPr>
      <w:r w:rsidRPr="00FB5A8F">
        <w:rPr>
          <w:rFonts w:ascii="Calibri" w:hAnsi="Calibri" w:cs="Arial"/>
          <w:sz w:val="22"/>
          <w:szCs w:val="22"/>
          <w:u w:val="single"/>
        </w:rPr>
        <w:t>5. Součásti dodávky</w:t>
      </w:r>
    </w:p>
    <w:p w14:paraId="2B6CFF35" w14:textId="77777777" w:rsidR="00D804BA" w:rsidRPr="00FB5A8F" w:rsidRDefault="00D804BA" w:rsidP="00D804BA">
      <w:pPr>
        <w:rPr>
          <w:rFonts w:ascii="Calibri" w:hAnsi="Calibri" w:cs="Arial"/>
          <w:sz w:val="22"/>
          <w:szCs w:val="22"/>
          <w:u w:val="single"/>
        </w:rPr>
      </w:pPr>
    </w:p>
    <w:p w14:paraId="0F8753DF" w14:textId="77777777" w:rsidR="00D804BA" w:rsidRDefault="00D804BA" w:rsidP="00D804BA">
      <w:pPr>
        <w:jc w:val="both"/>
        <w:rPr>
          <w:rFonts w:ascii="Calibri" w:hAnsi="Calibri" w:cs="Arial"/>
          <w:sz w:val="22"/>
          <w:szCs w:val="22"/>
        </w:rPr>
      </w:pPr>
      <w:r>
        <w:rPr>
          <w:rFonts w:ascii="Calibri" w:hAnsi="Calibri" w:cs="Arial"/>
          <w:sz w:val="22"/>
          <w:szCs w:val="22"/>
        </w:rPr>
        <w:t xml:space="preserve">5.1. </w:t>
      </w:r>
      <w:r w:rsidRPr="004B076F">
        <w:rPr>
          <w:rFonts w:ascii="Calibri" w:hAnsi="Calibri" w:cs="Arial"/>
          <w:sz w:val="22"/>
          <w:szCs w:val="22"/>
          <w:u w:val="single"/>
        </w:rPr>
        <w:t xml:space="preserve">Sada diagnostických zařízení </w:t>
      </w:r>
    </w:p>
    <w:p w14:paraId="55A94DA7" w14:textId="6499EDE4" w:rsidR="00D804BA" w:rsidRPr="00B15827" w:rsidRDefault="00D804BA" w:rsidP="00D804BA">
      <w:pPr>
        <w:jc w:val="both"/>
        <w:rPr>
          <w:rFonts w:ascii="Calibri" w:hAnsi="Calibri" w:cs="Arial"/>
          <w:sz w:val="22"/>
          <w:szCs w:val="22"/>
        </w:rPr>
      </w:pPr>
      <w:r w:rsidRPr="00FB5A8F">
        <w:rPr>
          <w:rFonts w:ascii="Calibri" w:hAnsi="Calibri" w:cs="Arial"/>
          <w:sz w:val="22"/>
          <w:szCs w:val="22"/>
        </w:rPr>
        <w:t xml:space="preserve">Součástí dodávky </w:t>
      </w:r>
      <w:r w:rsidR="008A1381">
        <w:rPr>
          <w:rFonts w:ascii="Calibri" w:hAnsi="Calibri" w:cs="Arial"/>
          <w:sz w:val="22"/>
          <w:szCs w:val="22"/>
        </w:rPr>
        <w:t>auto</w:t>
      </w:r>
      <w:r w:rsidR="00740475">
        <w:rPr>
          <w:rFonts w:ascii="Calibri" w:hAnsi="Calibri" w:cs="Arial"/>
          <w:sz w:val="22"/>
          <w:szCs w:val="22"/>
        </w:rPr>
        <w:t>b</w:t>
      </w:r>
      <w:r w:rsidR="00851E84">
        <w:rPr>
          <w:rFonts w:ascii="Calibri" w:hAnsi="Calibri" w:cs="Arial"/>
          <w:sz w:val="22"/>
          <w:szCs w:val="22"/>
        </w:rPr>
        <w:t>usů</w:t>
      </w:r>
      <w:r>
        <w:rPr>
          <w:rFonts w:ascii="Calibri" w:hAnsi="Calibri" w:cs="Arial"/>
          <w:sz w:val="22"/>
          <w:szCs w:val="22"/>
        </w:rPr>
        <w:t xml:space="preserve"> </w:t>
      </w:r>
      <w:r w:rsidRPr="00B15827">
        <w:rPr>
          <w:rFonts w:ascii="Calibri" w:hAnsi="Calibri" w:cs="Arial"/>
          <w:sz w:val="22"/>
          <w:szCs w:val="22"/>
        </w:rPr>
        <w:t>zahrnutou v kupní ceně</w:t>
      </w:r>
      <w:r w:rsidR="005C3A0C">
        <w:rPr>
          <w:rFonts w:ascii="Calibri" w:hAnsi="Calibri" w:cs="Arial"/>
          <w:sz w:val="22"/>
          <w:szCs w:val="22"/>
        </w:rPr>
        <w:t xml:space="preserve"> </w:t>
      </w:r>
      <w:r w:rsidR="008A1381">
        <w:rPr>
          <w:rFonts w:ascii="Calibri" w:hAnsi="Calibri" w:cs="Arial"/>
          <w:sz w:val="22"/>
          <w:szCs w:val="22"/>
        </w:rPr>
        <w:t>auto</w:t>
      </w:r>
      <w:r w:rsidR="005C3A0C">
        <w:rPr>
          <w:rFonts w:ascii="Calibri" w:hAnsi="Calibri" w:cs="Arial"/>
          <w:sz w:val="22"/>
          <w:szCs w:val="22"/>
        </w:rPr>
        <w:t>busů dle čl. I. odst. a) této smlouvy</w:t>
      </w:r>
      <w:r w:rsidR="008A1497">
        <w:rPr>
          <w:rFonts w:ascii="Calibri" w:hAnsi="Calibri" w:cs="Arial"/>
          <w:sz w:val="22"/>
          <w:szCs w:val="22"/>
        </w:rPr>
        <w:t>,</w:t>
      </w:r>
      <w:r w:rsidRPr="00B15827">
        <w:rPr>
          <w:rFonts w:ascii="Calibri" w:hAnsi="Calibri" w:cs="Arial"/>
          <w:sz w:val="22"/>
          <w:szCs w:val="22"/>
        </w:rPr>
        <w:t xml:space="preserve"> je rovněž dodávka dvou sad diagnostického zařízení pro údržbu, opravy a nastavení </w:t>
      </w:r>
      <w:r w:rsidR="008A1381">
        <w:rPr>
          <w:rFonts w:ascii="Calibri" w:hAnsi="Calibri" w:cs="Arial"/>
          <w:sz w:val="22"/>
          <w:szCs w:val="22"/>
        </w:rPr>
        <w:t>auto</w:t>
      </w:r>
      <w:r w:rsidR="00740475">
        <w:rPr>
          <w:rFonts w:ascii="Calibri" w:hAnsi="Calibri" w:cs="Arial"/>
          <w:sz w:val="22"/>
          <w:szCs w:val="22"/>
        </w:rPr>
        <w:t>b</w:t>
      </w:r>
      <w:r w:rsidR="00851E84">
        <w:rPr>
          <w:rFonts w:ascii="Calibri" w:hAnsi="Calibri" w:cs="Arial"/>
          <w:sz w:val="22"/>
          <w:szCs w:val="22"/>
        </w:rPr>
        <w:t>usů</w:t>
      </w:r>
      <w:r w:rsidRPr="00B15827">
        <w:rPr>
          <w:rFonts w:ascii="Calibri" w:hAnsi="Calibri" w:cs="Arial"/>
          <w:sz w:val="22"/>
          <w:szCs w:val="22"/>
        </w:rPr>
        <w:t>, včetně software</w:t>
      </w:r>
      <w:r w:rsidR="005E4774">
        <w:rPr>
          <w:rFonts w:ascii="Calibri" w:hAnsi="Calibri" w:cs="Arial"/>
          <w:sz w:val="22"/>
          <w:szCs w:val="22"/>
        </w:rPr>
        <w:t>, licence k jeho užívání</w:t>
      </w:r>
      <w:r w:rsidRPr="00B15827">
        <w:rPr>
          <w:rFonts w:ascii="Calibri" w:hAnsi="Calibri" w:cs="Arial"/>
          <w:sz w:val="22"/>
          <w:szCs w:val="22"/>
        </w:rPr>
        <w:t xml:space="preserve"> a jeho bezplatná aktualizace po dobu 15 let</w:t>
      </w:r>
      <w:r w:rsidR="005C3A0C">
        <w:rPr>
          <w:rFonts w:ascii="Calibri" w:hAnsi="Calibri" w:cs="Arial"/>
          <w:sz w:val="22"/>
          <w:szCs w:val="22"/>
        </w:rPr>
        <w:t xml:space="preserve"> ode dne </w:t>
      </w:r>
      <w:r w:rsidR="004B315E">
        <w:rPr>
          <w:rFonts w:ascii="Calibri" w:hAnsi="Calibri" w:cs="Arial"/>
          <w:sz w:val="22"/>
          <w:szCs w:val="22"/>
        </w:rPr>
        <w:t>jejich dodání</w:t>
      </w:r>
      <w:r w:rsidRPr="00B15827">
        <w:rPr>
          <w:rFonts w:ascii="Calibri" w:hAnsi="Calibri" w:cs="Arial"/>
          <w:sz w:val="22"/>
          <w:szCs w:val="22"/>
        </w:rPr>
        <w:t xml:space="preserve">. Dodávka  </w:t>
      </w:r>
      <w:r w:rsidR="00C40124">
        <w:rPr>
          <w:rFonts w:ascii="Calibri" w:hAnsi="Calibri" w:cs="Arial"/>
          <w:sz w:val="22"/>
          <w:szCs w:val="22"/>
        </w:rPr>
        <w:t xml:space="preserve">první sady </w:t>
      </w:r>
      <w:r w:rsidRPr="00B15827">
        <w:rPr>
          <w:rFonts w:ascii="Calibri" w:hAnsi="Calibri" w:cs="Arial"/>
          <w:sz w:val="22"/>
          <w:szCs w:val="22"/>
        </w:rPr>
        <w:t xml:space="preserve">diagnostického zařízení bude realizována společně nejpozději s dodávkou 1. </w:t>
      </w:r>
      <w:r w:rsidR="008A1381">
        <w:rPr>
          <w:rFonts w:ascii="Calibri" w:hAnsi="Calibri" w:cs="Arial"/>
          <w:sz w:val="22"/>
          <w:szCs w:val="22"/>
        </w:rPr>
        <w:t xml:space="preserve">autobusu </w:t>
      </w:r>
      <w:r w:rsidRPr="00B15827">
        <w:rPr>
          <w:rFonts w:ascii="Calibri" w:hAnsi="Calibri" w:cs="Arial"/>
          <w:sz w:val="22"/>
          <w:szCs w:val="22"/>
        </w:rPr>
        <w:t>a</w:t>
      </w:r>
      <w:r w:rsidR="00C40124">
        <w:rPr>
          <w:rFonts w:ascii="Calibri" w:hAnsi="Calibri" w:cs="Arial"/>
          <w:sz w:val="22"/>
          <w:szCs w:val="22"/>
        </w:rPr>
        <w:t xml:space="preserve"> druhé sady</w:t>
      </w:r>
      <w:r w:rsidR="00684CA2">
        <w:rPr>
          <w:rFonts w:ascii="Calibri" w:hAnsi="Calibri" w:cs="Arial"/>
          <w:sz w:val="22"/>
          <w:szCs w:val="22"/>
        </w:rPr>
        <w:t xml:space="preserve"> </w:t>
      </w:r>
      <w:r w:rsidR="00684CA2" w:rsidRPr="00B15827">
        <w:rPr>
          <w:rFonts w:ascii="Calibri" w:hAnsi="Calibri" w:cs="Arial"/>
          <w:sz w:val="22"/>
          <w:szCs w:val="22"/>
        </w:rPr>
        <w:t>diagnostického zařízení</w:t>
      </w:r>
      <w:r w:rsidR="00684CA2">
        <w:rPr>
          <w:rFonts w:ascii="Calibri" w:hAnsi="Calibri" w:cs="Arial"/>
          <w:sz w:val="22"/>
          <w:szCs w:val="22"/>
        </w:rPr>
        <w:t xml:space="preserve"> </w:t>
      </w:r>
      <w:r w:rsidR="00684CA2" w:rsidRPr="00B15827">
        <w:rPr>
          <w:rFonts w:ascii="Calibri" w:hAnsi="Calibri" w:cs="Arial"/>
          <w:sz w:val="22"/>
          <w:szCs w:val="22"/>
        </w:rPr>
        <w:t>společně nejpozději s dodávkou</w:t>
      </w:r>
      <w:r w:rsidRPr="00B15827">
        <w:rPr>
          <w:rFonts w:ascii="Calibri" w:hAnsi="Calibri" w:cs="Arial"/>
          <w:sz w:val="22"/>
          <w:szCs w:val="22"/>
        </w:rPr>
        <w:t xml:space="preserve"> 1</w:t>
      </w:r>
      <w:r w:rsidR="006967B5">
        <w:rPr>
          <w:rFonts w:ascii="Calibri" w:hAnsi="Calibri" w:cs="Arial"/>
          <w:sz w:val="22"/>
          <w:szCs w:val="22"/>
        </w:rPr>
        <w:t>1</w:t>
      </w:r>
      <w:r w:rsidRPr="00B15827">
        <w:rPr>
          <w:rFonts w:ascii="Calibri" w:hAnsi="Calibri" w:cs="Arial"/>
          <w:sz w:val="22"/>
          <w:szCs w:val="22"/>
        </w:rPr>
        <w:t xml:space="preserve">. </w:t>
      </w:r>
      <w:r w:rsidR="008A1381">
        <w:rPr>
          <w:rFonts w:ascii="Calibri" w:hAnsi="Calibri" w:cs="Arial"/>
          <w:sz w:val="22"/>
          <w:szCs w:val="22"/>
        </w:rPr>
        <w:t>auto</w:t>
      </w:r>
      <w:r w:rsidR="00740475">
        <w:rPr>
          <w:rFonts w:ascii="Calibri" w:hAnsi="Calibri" w:cs="Arial"/>
          <w:sz w:val="22"/>
          <w:szCs w:val="22"/>
        </w:rPr>
        <w:t>b</w:t>
      </w:r>
      <w:r w:rsidR="00851E84">
        <w:rPr>
          <w:rFonts w:ascii="Calibri" w:hAnsi="Calibri" w:cs="Arial"/>
          <w:sz w:val="22"/>
          <w:szCs w:val="22"/>
        </w:rPr>
        <w:t>usu</w:t>
      </w:r>
      <w:r w:rsidRPr="00B15827">
        <w:rPr>
          <w:rFonts w:ascii="Calibri" w:hAnsi="Calibri" w:cs="Arial"/>
          <w:sz w:val="22"/>
          <w:szCs w:val="22"/>
        </w:rPr>
        <w:t xml:space="preserve">.  </w:t>
      </w:r>
    </w:p>
    <w:p w14:paraId="5B14EFFC" w14:textId="6F107C75" w:rsidR="00D804BA" w:rsidRDefault="00D804BA" w:rsidP="00D804BA">
      <w:pPr>
        <w:jc w:val="both"/>
        <w:rPr>
          <w:rFonts w:ascii="Calibri" w:eastAsia="Calibri" w:hAnsi="Calibri"/>
          <w:sz w:val="22"/>
          <w:szCs w:val="22"/>
        </w:rPr>
      </w:pPr>
      <w:r w:rsidRPr="00B15827">
        <w:rPr>
          <w:rFonts w:ascii="Calibri" w:hAnsi="Calibri" w:cs="Arial"/>
          <w:sz w:val="22"/>
          <w:szCs w:val="22"/>
        </w:rPr>
        <w:t xml:space="preserve">Diagnostické zařízení bude </w:t>
      </w:r>
      <w:r w:rsidR="00315325">
        <w:rPr>
          <w:rFonts w:ascii="Calibri" w:hAnsi="Calibri" w:cs="Arial"/>
          <w:sz w:val="22"/>
          <w:szCs w:val="22"/>
        </w:rPr>
        <w:t xml:space="preserve">svými funkcemi pokrývat </w:t>
      </w:r>
      <w:r w:rsidRPr="00B15827">
        <w:rPr>
          <w:rFonts w:ascii="Calibri" w:hAnsi="Calibri" w:cs="Arial"/>
          <w:sz w:val="22"/>
          <w:szCs w:val="22"/>
        </w:rPr>
        <w:t>všechn</w:t>
      </w:r>
      <w:r w:rsidR="007263E2">
        <w:rPr>
          <w:rFonts w:ascii="Calibri" w:hAnsi="Calibri" w:cs="Arial"/>
          <w:sz w:val="22"/>
          <w:szCs w:val="22"/>
        </w:rPr>
        <w:t>y součásti vozidel a jejich</w:t>
      </w:r>
      <w:r w:rsidRPr="00B15827">
        <w:rPr>
          <w:rFonts w:ascii="Calibri" w:hAnsi="Calibri" w:cs="Arial"/>
          <w:sz w:val="22"/>
          <w:szCs w:val="22"/>
        </w:rPr>
        <w:t xml:space="preserve"> </w:t>
      </w:r>
      <w:r w:rsidR="006D0F7B" w:rsidRPr="00B15827">
        <w:rPr>
          <w:rFonts w:ascii="Calibri" w:hAnsi="Calibri" w:cs="Arial"/>
          <w:sz w:val="22"/>
          <w:szCs w:val="22"/>
        </w:rPr>
        <w:t>zařízení</w:t>
      </w:r>
      <w:r w:rsidR="006D0F7B">
        <w:rPr>
          <w:rFonts w:ascii="Calibri" w:hAnsi="Calibri" w:cs="Arial"/>
          <w:sz w:val="22"/>
          <w:szCs w:val="22"/>
        </w:rPr>
        <w:t>,</w:t>
      </w:r>
      <w:r w:rsidRPr="00B15827">
        <w:rPr>
          <w:rFonts w:ascii="Calibri" w:hAnsi="Calibri" w:cs="Arial"/>
          <w:sz w:val="22"/>
          <w:szCs w:val="22"/>
        </w:rPr>
        <w:t xml:space="preserve"> </w:t>
      </w:r>
      <w:r w:rsidRPr="00B15827">
        <w:rPr>
          <w:rFonts w:ascii="Calibri" w:eastAsia="Calibri" w:hAnsi="Calibri"/>
          <w:sz w:val="22"/>
          <w:szCs w:val="22"/>
        </w:rPr>
        <w:t>které lze diagnostikovat, nebo slouží k seřízení, nebo nastavení hodnot.</w:t>
      </w:r>
    </w:p>
    <w:p w14:paraId="4D477B1A" w14:textId="77777777" w:rsidR="00D804BA" w:rsidRPr="00B15827" w:rsidRDefault="00D804BA" w:rsidP="00D804BA">
      <w:pPr>
        <w:jc w:val="both"/>
        <w:rPr>
          <w:rFonts w:ascii="Calibri" w:hAnsi="Calibri" w:cs="Arial"/>
          <w:sz w:val="22"/>
          <w:szCs w:val="22"/>
        </w:rPr>
      </w:pPr>
    </w:p>
    <w:p w14:paraId="4A4A6525" w14:textId="7A507B14" w:rsidR="00D804BA" w:rsidRPr="00B15827" w:rsidRDefault="00D804BA" w:rsidP="00D804BA">
      <w:pPr>
        <w:rPr>
          <w:rFonts w:ascii="Calibri" w:hAnsi="Calibri" w:cs="Arial"/>
          <w:sz w:val="22"/>
          <w:szCs w:val="22"/>
        </w:rPr>
      </w:pPr>
      <w:r w:rsidRPr="00B15827">
        <w:rPr>
          <w:rFonts w:ascii="Calibri" w:hAnsi="Calibri" w:cs="Arial"/>
          <w:sz w:val="22"/>
          <w:szCs w:val="22"/>
        </w:rPr>
        <w:t xml:space="preserve">5.2. </w:t>
      </w:r>
      <w:r w:rsidRPr="00B15827">
        <w:rPr>
          <w:rFonts w:ascii="Calibri" w:hAnsi="Calibri" w:cs="Arial"/>
          <w:sz w:val="22"/>
          <w:szCs w:val="22"/>
          <w:u w:val="single"/>
        </w:rPr>
        <w:t xml:space="preserve">Sada speciálního nářadí pro údržbu a opravy </w:t>
      </w:r>
      <w:r w:rsidR="008A1381">
        <w:rPr>
          <w:rFonts w:ascii="Calibri" w:hAnsi="Calibri" w:cs="Arial"/>
          <w:sz w:val="22"/>
          <w:szCs w:val="22"/>
          <w:u w:val="single"/>
        </w:rPr>
        <w:t>auto</w:t>
      </w:r>
      <w:r w:rsidR="00740475">
        <w:rPr>
          <w:rFonts w:ascii="Calibri" w:hAnsi="Calibri" w:cs="Arial"/>
          <w:sz w:val="22"/>
          <w:szCs w:val="22"/>
          <w:u w:val="single"/>
        </w:rPr>
        <w:t>b</w:t>
      </w:r>
      <w:r w:rsidR="00851E84">
        <w:rPr>
          <w:rFonts w:ascii="Calibri" w:hAnsi="Calibri" w:cs="Arial"/>
          <w:sz w:val="22"/>
          <w:szCs w:val="22"/>
          <w:u w:val="single"/>
        </w:rPr>
        <w:t>usů</w:t>
      </w:r>
      <w:r w:rsidRPr="00B15827">
        <w:rPr>
          <w:rFonts w:ascii="Calibri" w:hAnsi="Calibri" w:cs="Arial"/>
          <w:sz w:val="22"/>
          <w:szCs w:val="22"/>
        </w:rPr>
        <w:t xml:space="preserve">                                        </w:t>
      </w:r>
    </w:p>
    <w:p w14:paraId="231707F9" w14:textId="3FEF9A51" w:rsidR="00D804BA" w:rsidRPr="00506840" w:rsidRDefault="00D804BA" w:rsidP="00D804BA">
      <w:pPr>
        <w:jc w:val="both"/>
        <w:rPr>
          <w:rFonts w:ascii="Calibri" w:hAnsi="Calibri" w:cs="Arial"/>
          <w:sz w:val="22"/>
          <w:szCs w:val="22"/>
        </w:rPr>
      </w:pPr>
      <w:r w:rsidRPr="00506840">
        <w:rPr>
          <w:rFonts w:ascii="Calibri" w:hAnsi="Calibri" w:cs="Arial"/>
          <w:sz w:val="22"/>
          <w:szCs w:val="22"/>
        </w:rPr>
        <w:t xml:space="preserve">Součástí dodávky </w:t>
      </w:r>
      <w:r w:rsidR="008A1381">
        <w:rPr>
          <w:rFonts w:ascii="Calibri" w:hAnsi="Calibri" w:cs="Arial"/>
          <w:sz w:val="22"/>
          <w:szCs w:val="22"/>
        </w:rPr>
        <w:t>auto</w:t>
      </w:r>
      <w:r w:rsidR="00740475">
        <w:rPr>
          <w:rFonts w:ascii="Calibri" w:hAnsi="Calibri" w:cs="Arial"/>
          <w:sz w:val="22"/>
          <w:szCs w:val="22"/>
        </w:rPr>
        <w:t>b</w:t>
      </w:r>
      <w:r w:rsidR="00851E84" w:rsidRPr="00506840">
        <w:rPr>
          <w:rFonts w:ascii="Calibri" w:hAnsi="Calibri" w:cs="Arial"/>
          <w:sz w:val="22"/>
          <w:szCs w:val="22"/>
        </w:rPr>
        <w:t>usů</w:t>
      </w:r>
      <w:r w:rsidRPr="00506840">
        <w:rPr>
          <w:rFonts w:ascii="Calibri" w:hAnsi="Calibri" w:cs="Arial"/>
          <w:sz w:val="22"/>
          <w:szCs w:val="22"/>
        </w:rPr>
        <w:t xml:space="preserve"> zahrnutou v kupní ceně je dodávka dvou sad speciálního nářadí pro údržbu a opravy </w:t>
      </w:r>
      <w:r w:rsidR="008A1381">
        <w:rPr>
          <w:rFonts w:ascii="Calibri" w:hAnsi="Calibri" w:cs="Arial"/>
          <w:sz w:val="22"/>
          <w:szCs w:val="22"/>
        </w:rPr>
        <w:t>auto</w:t>
      </w:r>
      <w:r w:rsidR="00740475">
        <w:rPr>
          <w:rFonts w:ascii="Calibri" w:hAnsi="Calibri" w:cs="Arial"/>
          <w:sz w:val="22"/>
          <w:szCs w:val="22"/>
        </w:rPr>
        <w:t>b</w:t>
      </w:r>
      <w:r w:rsidR="00851E84" w:rsidRPr="00506840">
        <w:rPr>
          <w:rFonts w:ascii="Calibri" w:hAnsi="Calibri" w:cs="Arial"/>
          <w:sz w:val="22"/>
          <w:szCs w:val="22"/>
        </w:rPr>
        <w:t>usů</w:t>
      </w:r>
      <w:r w:rsidRPr="00506840">
        <w:rPr>
          <w:rFonts w:ascii="Calibri" w:hAnsi="Calibri" w:cs="Arial"/>
          <w:sz w:val="22"/>
          <w:szCs w:val="22"/>
        </w:rPr>
        <w:t xml:space="preserve"> sestávající se minimálně z nářadí specifikovaného v Přílo</w:t>
      </w:r>
      <w:r w:rsidR="00504478" w:rsidRPr="00506840">
        <w:rPr>
          <w:rFonts w:ascii="Calibri" w:hAnsi="Calibri" w:cs="Arial"/>
          <w:sz w:val="22"/>
          <w:szCs w:val="22"/>
        </w:rPr>
        <w:t>ze</w:t>
      </w:r>
      <w:r w:rsidRPr="00506840">
        <w:rPr>
          <w:rFonts w:ascii="Calibri" w:hAnsi="Calibri" w:cs="Arial"/>
          <w:sz w:val="22"/>
          <w:szCs w:val="22"/>
        </w:rPr>
        <w:t xml:space="preserve"> č. 2 této </w:t>
      </w:r>
      <w:r w:rsidR="00936B55">
        <w:rPr>
          <w:rFonts w:ascii="Calibri" w:hAnsi="Calibri" w:cs="Arial"/>
          <w:sz w:val="22"/>
          <w:szCs w:val="22"/>
        </w:rPr>
        <w:t>smlouvy</w:t>
      </w:r>
      <w:r w:rsidRPr="00506840">
        <w:rPr>
          <w:rFonts w:ascii="Calibri" w:hAnsi="Calibri" w:cs="Arial"/>
          <w:sz w:val="22"/>
          <w:szCs w:val="22"/>
        </w:rPr>
        <w:t xml:space="preserve">. </w:t>
      </w:r>
      <w:r w:rsidR="001932FC">
        <w:rPr>
          <w:rFonts w:ascii="Calibri" w:hAnsi="Calibri" w:cs="Arial"/>
          <w:sz w:val="22"/>
          <w:szCs w:val="22"/>
        </w:rPr>
        <w:t>Dodávka první s</w:t>
      </w:r>
      <w:r w:rsidRPr="00506840">
        <w:rPr>
          <w:rFonts w:ascii="Calibri" w:hAnsi="Calibri" w:cs="Arial"/>
          <w:sz w:val="22"/>
          <w:szCs w:val="22"/>
        </w:rPr>
        <w:t>ady nářadí bud</w:t>
      </w:r>
      <w:r w:rsidR="001932FC">
        <w:rPr>
          <w:rFonts w:ascii="Calibri" w:hAnsi="Calibri" w:cs="Arial"/>
          <w:sz w:val="22"/>
          <w:szCs w:val="22"/>
        </w:rPr>
        <w:t>e</w:t>
      </w:r>
      <w:r w:rsidRPr="00506840">
        <w:rPr>
          <w:rFonts w:ascii="Calibri" w:hAnsi="Calibri" w:cs="Arial"/>
          <w:sz w:val="22"/>
          <w:szCs w:val="22"/>
        </w:rPr>
        <w:t xml:space="preserve"> </w:t>
      </w:r>
      <w:r w:rsidR="000F60FB">
        <w:rPr>
          <w:rFonts w:ascii="Calibri" w:hAnsi="Calibri" w:cs="Arial"/>
          <w:sz w:val="22"/>
          <w:szCs w:val="22"/>
        </w:rPr>
        <w:t xml:space="preserve">realizována </w:t>
      </w:r>
      <w:r w:rsidRPr="00506840">
        <w:rPr>
          <w:rFonts w:ascii="Calibri" w:hAnsi="Calibri" w:cs="Arial"/>
          <w:sz w:val="22"/>
          <w:szCs w:val="22"/>
        </w:rPr>
        <w:t xml:space="preserve"> nejpozději společně s dodávkou 1. </w:t>
      </w:r>
      <w:r w:rsidR="008A1381">
        <w:rPr>
          <w:rFonts w:ascii="Calibri" w:hAnsi="Calibri" w:cs="Arial"/>
          <w:sz w:val="22"/>
          <w:szCs w:val="22"/>
        </w:rPr>
        <w:t>auto</w:t>
      </w:r>
      <w:r w:rsidR="00740475">
        <w:rPr>
          <w:rFonts w:ascii="Calibri" w:hAnsi="Calibri" w:cs="Arial"/>
          <w:sz w:val="22"/>
          <w:szCs w:val="22"/>
        </w:rPr>
        <w:t>b</w:t>
      </w:r>
      <w:r w:rsidR="00851E84" w:rsidRPr="00506840">
        <w:rPr>
          <w:rFonts w:ascii="Calibri" w:hAnsi="Calibri" w:cs="Arial"/>
          <w:sz w:val="22"/>
          <w:szCs w:val="22"/>
        </w:rPr>
        <w:t>usu</w:t>
      </w:r>
      <w:r w:rsidRPr="00506840">
        <w:rPr>
          <w:rFonts w:ascii="Calibri" w:hAnsi="Calibri" w:cs="Arial"/>
          <w:sz w:val="22"/>
          <w:szCs w:val="22"/>
        </w:rPr>
        <w:t xml:space="preserve"> a </w:t>
      </w:r>
      <w:r w:rsidR="000F60FB">
        <w:rPr>
          <w:rFonts w:ascii="Calibri" w:hAnsi="Calibri" w:cs="Arial"/>
          <w:sz w:val="22"/>
          <w:szCs w:val="22"/>
        </w:rPr>
        <w:t xml:space="preserve">dodávka druhá sady nářadí bude realizována nejpozději s dodávkou </w:t>
      </w:r>
      <w:r w:rsidRPr="00506840">
        <w:rPr>
          <w:rFonts w:ascii="Calibri" w:hAnsi="Calibri" w:cs="Arial"/>
          <w:sz w:val="22"/>
          <w:szCs w:val="22"/>
        </w:rPr>
        <w:t>1</w:t>
      </w:r>
      <w:r w:rsidR="004F21B7" w:rsidRPr="00506840">
        <w:rPr>
          <w:rFonts w:ascii="Calibri" w:hAnsi="Calibri" w:cs="Arial"/>
          <w:sz w:val="22"/>
          <w:szCs w:val="22"/>
        </w:rPr>
        <w:t>1</w:t>
      </w:r>
      <w:r w:rsidRPr="00506840">
        <w:rPr>
          <w:rFonts w:ascii="Calibri" w:hAnsi="Calibri" w:cs="Arial"/>
          <w:sz w:val="22"/>
          <w:szCs w:val="22"/>
        </w:rPr>
        <w:t xml:space="preserve">. </w:t>
      </w:r>
      <w:r w:rsidR="008A1381">
        <w:rPr>
          <w:rFonts w:ascii="Calibri" w:hAnsi="Calibri" w:cs="Arial"/>
          <w:sz w:val="22"/>
          <w:szCs w:val="22"/>
        </w:rPr>
        <w:t>auto</w:t>
      </w:r>
      <w:r w:rsidR="00740475">
        <w:rPr>
          <w:rFonts w:ascii="Calibri" w:hAnsi="Calibri" w:cs="Arial"/>
          <w:sz w:val="22"/>
          <w:szCs w:val="22"/>
        </w:rPr>
        <w:t>b</w:t>
      </w:r>
      <w:r w:rsidR="00851E84" w:rsidRPr="00506840">
        <w:rPr>
          <w:rFonts w:ascii="Calibri" w:hAnsi="Calibri" w:cs="Arial"/>
          <w:sz w:val="22"/>
          <w:szCs w:val="22"/>
        </w:rPr>
        <w:t>usu</w:t>
      </w:r>
      <w:r w:rsidRPr="00506840">
        <w:rPr>
          <w:rFonts w:ascii="Calibri" w:hAnsi="Calibri" w:cs="Arial"/>
          <w:sz w:val="22"/>
          <w:szCs w:val="22"/>
        </w:rPr>
        <w:t>.</w:t>
      </w:r>
    </w:p>
    <w:p w14:paraId="45999288" w14:textId="77777777" w:rsidR="008F0D6B" w:rsidRPr="00506840" w:rsidRDefault="00D804BA" w:rsidP="00D804BA">
      <w:pPr>
        <w:jc w:val="both"/>
        <w:rPr>
          <w:rFonts w:ascii="Calibri" w:eastAsia="Calibri" w:hAnsi="Calibri"/>
          <w:sz w:val="22"/>
          <w:szCs w:val="22"/>
        </w:rPr>
      </w:pPr>
      <w:r w:rsidRPr="00506840">
        <w:rPr>
          <w:rFonts w:ascii="Calibri" w:hAnsi="Calibri" w:cs="Arial"/>
          <w:sz w:val="22"/>
          <w:szCs w:val="22"/>
        </w:rPr>
        <w:t xml:space="preserve">Součástí sady speciálního nářadí jsou i speciální zařízení, bez kterých nelze vozidla nebo jejich části </w:t>
      </w:r>
      <w:r w:rsidRPr="00506840">
        <w:rPr>
          <w:rFonts w:ascii="Calibri" w:eastAsia="Calibri" w:hAnsi="Calibri"/>
          <w:sz w:val="22"/>
          <w:szCs w:val="22"/>
        </w:rPr>
        <w:t xml:space="preserve">seřizovat, zejména také zařízení, která jsou uvedena v návodu k obsluze a údržbě. </w:t>
      </w:r>
    </w:p>
    <w:p w14:paraId="2F97324A" w14:textId="77777777" w:rsidR="00D804BA" w:rsidRDefault="00D804BA" w:rsidP="00D804BA">
      <w:pPr>
        <w:jc w:val="both"/>
        <w:rPr>
          <w:rFonts w:ascii="Calibri" w:hAnsi="Calibri" w:cs="Arial"/>
          <w:sz w:val="22"/>
          <w:szCs w:val="22"/>
        </w:rPr>
      </w:pPr>
      <w:r w:rsidRPr="00506840">
        <w:rPr>
          <w:rFonts w:ascii="Calibri" w:eastAsia="Calibri" w:hAnsi="Calibri"/>
          <w:sz w:val="22"/>
          <w:szCs w:val="22"/>
        </w:rPr>
        <w:t>Součástí sady speciálního nářadí budou také dvě sady zařízení, které umožní výměnu kola mimo dílnu (např. pneumatické zvedací vaky).</w:t>
      </w:r>
    </w:p>
    <w:p w14:paraId="56711447" w14:textId="04D8B7EB" w:rsidR="00D804BA" w:rsidRDefault="00D804BA" w:rsidP="00D804BA">
      <w:pPr>
        <w:jc w:val="both"/>
        <w:rPr>
          <w:rFonts w:ascii="Calibri" w:hAnsi="Calibri" w:cs="Arial"/>
          <w:sz w:val="22"/>
          <w:szCs w:val="22"/>
        </w:rPr>
      </w:pPr>
    </w:p>
    <w:p w14:paraId="4B23C800" w14:textId="471C0453" w:rsidR="00D804BA" w:rsidRPr="0055505A" w:rsidRDefault="00D804BA" w:rsidP="00D804BA">
      <w:pPr>
        <w:jc w:val="both"/>
        <w:rPr>
          <w:rFonts w:ascii="Calibri" w:hAnsi="Calibri" w:cs="Arial"/>
          <w:sz w:val="22"/>
          <w:szCs w:val="22"/>
        </w:rPr>
      </w:pPr>
      <w:r w:rsidRPr="0055505A">
        <w:rPr>
          <w:rFonts w:ascii="Calibri" w:hAnsi="Calibri" w:cs="Arial"/>
          <w:sz w:val="22"/>
          <w:szCs w:val="22"/>
        </w:rPr>
        <w:t>5.</w:t>
      </w:r>
      <w:r>
        <w:rPr>
          <w:rFonts w:ascii="Calibri" w:hAnsi="Calibri" w:cs="Arial"/>
          <w:sz w:val="22"/>
          <w:szCs w:val="22"/>
        </w:rPr>
        <w:t>3</w:t>
      </w:r>
      <w:r w:rsidRPr="0055505A">
        <w:rPr>
          <w:rFonts w:ascii="Calibri" w:hAnsi="Calibri" w:cs="Arial"/>
          <w:sz w:val="22"/>
          <w:szCs w:val="22"/>
        </w:rPr>
        <w:t xml:space="preserve">. </w:t>
      </w:r>
      <w:r w:rsidRPr="0055505A">
        <w:rPr>
          <w:rFonts w:ascii="Calibri" w:hAnsi="Calibri" w:cs="Arial"/>
          <w:sz w:val="22"/>
          <w:szCs w:val="22"/>
          <w:u w:val="single"/>
        </w:rPr>
        <w:t xml:space="preserve">Zaškolení zaměstnanců </w:t>
      </w:r>
      <w:r>
        <w:rPr>
          <w:rFonts w:ascii="Calibri" w:hAnsi="Calibri" w:cs="Arial"/>
          <w:sz w:val="22"/>
          <w:szCs w:val="22"/>
          <w:u w:val="single"/>
        </w:rPr>
        <w:t xml:space="preserve">kupujícího </w:t>
      </w:r>
    </w:p>
    <w:p w14:paraId="36BC8A88" w14:textId="13E1CA0E" w:rsidR="00D804BA" w:rsidRPr="000B43B6" w:rsidRDefault="00D804BA" w:rsidP="00D804BA">
      <w:pPr>
        <w:spacing w:line="20" w:lineRule="atLeast"/>
        <w:jc w:val="both"/>
        <w:rPr>
          <w:rFonts w:ascii="Calibri" w:hAnsi="Calibri" w:cs="Arial"/>
          <w:sz w:val="22"/>
          <w:szCs w:val="22"/>
        </w:rPr>
      </w:pPr>
      <w:r>
        <w:rPr>
          <w:rFonts w:ascii="Calibri" w:hAnsi="Calibri" w:cs="Arial"/>
          <w:sz w:val="22"/>
          <w:szCs w:val="22"/>
        </w:rPr>
        <w:lastRenderedPageBreak/>
        <w:t xml:space="preserve">Prodávající se zavazuje </w:t>
      </w:r>
      <w:r w:rsidR="0030504D">
        <w:rPr>
          <w:rFonts w:ascii="Calibri" w:hAnsi="Calibri" w:cs="Arial"/>
          <w:sz w:val="22"/>
          <w:szCs w:val="22"/>
        </w:rPr>
        <w:t xml:space="preserve">před dodáním prvního </w:t>
      </w:r>
      <w:r w:rsidR="008A1381">
        <w:rPr>
          <w:rFonts w:ascii="Calibri" w:hAnsi="Calibri" w:cs="Arial"/>
          <w:sz w:val="22"/>
          <w:szCs w:val="22"/>
        </w:rPr>
        <w:t>auto</w:t>
      </w:r>
      <w:r w:rsidR="00740475">
        <w:rPr>
          <w:rFonts w:ascii="Calibri" w:hAnsi="Calibri" w:cs="Arial"/>
          <w:sz w:val="22"/>
          <w:szCs w:val="22"/>
        </w:rPr>
        <w:t>b</w:t>
      </w:r>
      <w:r w:rsidR="002859B6">
        <w:rPr>
          <w:rFonts w:ascii="Calibri" w:hAnsi="Calibri" w:cs="Arial"/>
          <w:sz w:val="22"/>
          <w:szCs w:val="22"/>
        </w:rPr>
        <w:t>usu</w:t>
      </w:r>
      <w:r w:rsidR="0030504D">
        <w:rPr>
          <w:rFonts w:ascii="Calibri" w:hAnsi="Calibri" w:cs="Arial"/>
          <w:sz w:val="22"/>
          <w:szCs w:val="22"/>
        </w:rPr>
        <w:t xml:space="preserve"> </w:t>
      </w:r>
      <w:r>
        <w:rPr>
          <w:rFonts w:ascii="Calibri" w:hAnsi="Calibri" w:cs="Arial"/>
          <w:sz w:val="22"/>
          <w:szCs w:val="22"/>
        </w:rPr>
        <w:t xml:space="preserve">zajistit </w:t>
      </w:r>
      <w:r w:rsidRPr="0055505A">
        <w:rPr>
          <w:rFonts w:ascii="Calibri" w:hAnsi="Calibri" w:cs="Calibri"/>
          <w:sz w:val="22"/>
          <w:szCs w:val="22"/>
        </w:rPr>
        <w:t xml:space="preserve">zaškolení zaměstnanců zadavatele na obsluhu a </w:t>
      </w:r>
      <w:r w:rsidRPr="005979EA">
        <w:rPr>
          <w:rFonts w:ascii="Calibri" w:hAnsi="Calibri" w:cs="Calibri"/>
          <w:sz w:val="22"/>
          <w:szCs w:val="22"/>
        </w:rPr>
        <w:t>údržbu</w:t>
      </w:r>
      <w:r w:rsidRPr="0055505A">
        <w:rPr>
          <w:rFonts w:ascii="Calibri" w:hAnsi="Calibri" w:cs="Calibri"/>
          <w:sz w:val="22"/>
          <w:szCs w:val="22"/>
        </w:rPr>
        <w:t xml:space="preserve"> dodávaných </w:t>
      </w:r>
      <w:r w:rsidR="008A1381">
        <w:rPr>
          <w:rFonts w:ascii="Calibri" w:hAnsi="Calibri" w:cs="Calibri"/>
          <w:sz w:val="22"/>
          <w:szCs w:val="22"/>
        </w:rPr>
        <w:t>auto</w:t>
      </w:r>
      <w:r w:rsidR="00740475">
        <w:rPr>
          <w:rFonts w:ascii="Calibri" w:hAnsi="Calibri" w:cs="Calibri"/>
          <w:sz w:val="22"/>
          <w:szCs w:val="22"/>
        </w:rPr>
        <w:t>b</w:t>
      </w:r>
      <w:r w:rsidR="002859B6">
        <w:rPr>
          <w:rFonts w:ascii="Calibri" w:hAnsi="Calibri" w:cs="Calibri"/>
          <w:sz w:val="22"/>
          <w:szCs w:val="22"/>
        </w:rPr>
        <w:t>usů</w:t>
      </w:r>
      <w:r w:rsidRPr="0055505A">
        <w:rPr>
          <w:rFonts w:ascii="Calibri" w:hAnsi="Calibri" w:cs="Calibri"/>
          <w:sz w:val="22"/>
          <w:szCs w:val="22"/>
        </w:rPr>
        <w:t xml:space="preserve">. </w:t>
      </w:r>
      <w:r w:rsidR="000B43B6">
        <w:rPr>
          <w:rFonts w:ascii="Calibri" w:hAnsi="Calibri" w:cs="Calibri"/>
          <w:sz w:val="22"/>
          <w:szCs w:val="22"/>
        </w:rPr>
        <w:t xml:space="preserve">Bližší podmínky zaškolení zaměstnanců kupujícího jsou stanoveny ve Smlouvě o zajištění záručního, mimozáručního a pozáručního servisu uzavřené mezi kupujícím a prodávajícím. </w:t>
      </w:r>
    </w:p>
    <w:p w14:paraId="06033501" w14:textId="77777777" w:rsidR="00E65D40" w:rsidRDefault="00E65D40" w:rsidP="00D804BA">
      <w:pPr>
        <w:spacing w:line="20" w:lineRule="atLeast"/>
        <w:jc w:val="both"/>
        <w:rPr>
          <w:rFonts w:ascii="Calibri" w:hAnsi="Calibri" w:cs="Calibri"/>
          <w:sz w:val="22"/>
          <w:szCs w:val="22"/>
        </w:rPr>
      </w:pPr>
    </w:p>
    <w:p w14:paraId="44151465" w14:textId="77777777" w:rsidR="00E65D40" w:rsidRDefault="00E65D40" w:rsidP="00D804BA">
      <w:pPr>
        <w:spacing w:line="20" w:lineRule="atLeast"/>
        <w:jc w:val="both"/>
        <w:rPr>
          <w:rFonts w:ascii="Calibri" w:hAnsi="Calibri" w:cs="Calibri"/>
          <w:sz w:val="22"/>
          <w:szCs w:val="22"/>
        </w:rPr>
      </w:pPr>
    </w:p>
    <w:p w14:paraId="77BC46E5" w14:textId="00BC2C5A" w:rsidR="002E24B3" w:rsidRDefault="002E24B3" w:rsidP="002E24B3">
      <w:pPr>
        <w:spacing w:line="20" w:lineRule="atLeast"/>
        <w:jc w:val="both"/>
        <w:rPr>
          <w:rFonts w:ascii="Calibri" w:hAnsi="Calibri" w:cs="Calibri"/>
          <w:sz w:val="22"/>
          <w:szCs w:val="22"/>
        </w:rPr>
      </w:pPr>
      <w:r w:rsidRPr="0055505A">
        <w:rPr>
          <w:rFonts w:ascii="Calibri" w:hAnsi="Calibri" w:cs="Arial"/>
          <w:sz w:val="22"/>
          <w:szCs w:val="22"/>
        </w:rPr>
        <w:t>5.</w:t>
      </w:r>
      <w:r w:rsidR="003C504B">
        <w:rPr>
          <w:rFonts w:ascii="Calibri" w:hAnsi="Calibri" w:cs="Arial"/>
          <w:sz w:val="22"/>
          <w:szCs w:val="22"/>
        </w:rPr>
        <w:t>4</w:t>
      </w:r>
      <w:r w:rsidRPr="0055505A">
        <w:rPr>
          <w:rFonts w:ascii="Calibri" w:hAnsi="Calibri" w:cs="Arial"/>
          <w:sz w:val="22"/>
          <w:szCs w:val="22"/>
        </w:rPr>
        <w:t xml:space="preserve">. </w:t>
      </w:r>
      <w:r w:rsidRPr="002D486D">
        <w:rPr>
          <w:rFonts w:ascii="Calibri" w:hAnsi="Calibri" w:cs="Arial"/>
          <w:sz w:val="22"/>
          <w:szCs w:val="22"/>
          <w:u w:val="single"/>
        </w:rPr>
        <w:t xml:space="preserve">Vybavení </w:t>
      </w:r>
      <w:r w:rsidR="008A1381">
        <w:rPr>
          <w:rFonts w:ascii="Calibri" w:hAnsi="Calibri" w:cs="Arial"/>
          <w:sz w:val="22"/>
          <w:szCs w:val="22"/>
          <w:u w:val="single"/>
        </w:rPr>
        <w:t>auto</w:t>
      </w:r>
      <w:r w:rsidR="00740475">
        <w:rPr>
          <w:rFonts w:ascii="Calibri" w:hAnsi="Calibri" w:cs="Arial"/>
          <w:sz w:val="22"/>
          <w:szCs w:val="22"/>
          <w:u w:val="single"/>
        </w:rPr>
        <w:t>b</w:t>
      </w:r>
      <w:r w:rsidR="00202BEA">
        <w:rPr>
          <w:rFonts w:ascii="Calibri" w:hAnsi="Calibri" w:cs="Arial"/>
          <w:sz w:val="22"/>
          <w:szCs w:val="22"/>
          <w:u w:val="single"/>
        </w:rPr>
        <w:t>usů</w:t>
      </w:r>
      <w:r w:rsidRPr="002D486D">
        <w:rPr>
          <w:rFonts w:ascii="Calibri" w:hAnsi="Calibri" w:cs="Arial"/>
          <w:sz w:val="22"/>
          <w:szCs w:val="22"/>
          <w:u w:val="single"/>
        </w:rPr>
        <w:t xml:space="preserve"> sadou komponentů </w:t>
      </w:r>
      <w:r w:rsidRPr="008134CD">
        <w:rPr>
          <w:rFonts w:ascii="Calibri" w:hAnsi="Calibri" w:cs="Arial"/>
          <w:sz w:val="22"/>
          <w:szCs w:val="22"/>
          <w:u w:val="single"/>
        </w:rPr>
        <w:t>RIS II</w:t>
      </w:r>
      <w:r w:rsidR="008A1381">
        <w:rPr>
          <w:rFonts w:ascii="Calibri" w:hAnsi="Calibri" w:cs="Arial"/>
          <w:sz w:val="22"/>
          <w:szCs w:val="22"/>
          <w:u w:val="single"/>
        </w:rPr>
        <w:t>,</w:t>
      </w:r>
      <w:r w:rsidR="008134CD" w:rsidRPr="007C21E0">
        <w:rPr>
          <w:rFonts w:ascii="Calibri" w:hAnsi="Calibri" w:cs="Calibri"/>
          <w:sz w:val="22"/>
          <w:szCs w:val="22"/>
          <w:u w:val="single"/>
        </w:rPr>
        <w:t xml:space="preserve"> EOC II</w:t>
      </w:r>
      <w:r w:rsidR="008A1381">
        <w:rPr>
          <w:rFonts w:ascii="Calibri" w:hAnsi="Calibri" w:cs="Calibri"/>
          <w:sz w:val="22"/>
          <w:szCs w:val="22"/>
          <w:u w:val="single"/>
        </w:rPr>
        <w:t xml:space="preserve"> a APC</w:t>
      </w:r>
    </w:p>
    <w:p w14:paraId="0CF8C817" w14:textId="2F098B57" w:rsidR="002E24B3" w:rsidRPr="0055505A" w:rsidRDefault="002E24B3" w:rsidP="002E24B3">
      <w:pPr>
        <w:spacing w:line="20" w:lineRule="atLeast"/>
        <w:jc w:val="both"/>
        <w:rPr>
          <w:rFonts w:ascii="Calibri" w:hAnsi="Calibri" w:cs="Arial"/>
          <w:sz w:val="22"/>
          <w:szCs w:val="22"/>
        </w:rPr>
      </w:pPr>
      <w:r>
        <w:rPr>
          <w:rFonts w:ascii="Calibri" w:hAnsi="Calibri" w:cs="Arial"/>
          <w:sz w:val="22"/>
          <w:szCs w:val="22"/>
        </w:rPr>
        <w:t xml:space="preserve">Prodávající se zavazuje zajistit, že </w:t>
      </w:r>
      <w:r w:rsidRPr="00506840">
        <w:rPr>
          <w:rFonts w:ascii="Calibri" w:hAnsi="Calibri" w:cs="Arial"/>
          <w:sz w:val="22"/>
          <w:szCs w:val="22"/>
        </w:rPr>
        <w:t xml:space="preserve">dodávané </w:t>
      </w:r>
      <w:r w:rsidR="008A1381">
        <w:rPr>
          <w:rFonts w:ascii="Calibri" w:hAnsi="Calibri" w:cs="Arial"/>
          <w:sz w:val="22"/>
          <w:szCs w:val="22"/>
        </w:rPr>
        <w:t>autobusu</w:t>
      </w:r>
      <w:r w:rsidRPr="00506840">
        <w:rPr>
          <w:rFonts w:ascii="Calibri" w:hAnsi="Calibri" w:cs="Arial"/>
          <w:sz w:val="22"/>
          <w:szCs w:val="22"/>
        </w:rPr>
        <w:t xml:space="preserve"> budou vybaveny </w:t>
      </w:r>
      <w:r w:rsidRPr="00506840">
        <w:rPr>
          <w:rFonts w:ascii="Calibri" w:hAnsi="Calibri" w:cs="Calibri"/>
          <w:sz w:val="22"/>
          <w:szCs w:val="22"/>
        </w:rPr>
        <w:t>sadou komponentů RIS II</w:t>
      </w:r>
      <w:r w:rsidR="008A1381">
        <w:rPr>
          <w:rFonts w:ascii="Calibri" w:hAnsi="Calibri" w:cs="Calibri"/>
          <w:sz w:val="22"/>
          <w:szCs w:val="22"/>
        </w:rPr>
        <w:t>,</w:t>
      </w:r>
      <w:r w:rsidR="00C81D59" w:rsidRPr="00506840">
        <w:rPr>
          <w:rFonts w:ascii="Calibri" w:hAnsi="Calibri" w:cs="Calibri"/>
          <w:sz w:val="22"/>
          <w:szCs w:val="22"/>
        </w:rPr>
        <w:t xml:space="preserve"> EOC II</w:t>
      </w:r>
      <w:r w:rsidR="008A1381">
        <w:rPr>
          <w:rFonts w:ascii="Calibri" w:hAnsi="Calibri" w:cs="Calibri"/>
          <w:sz w:val="22"/>
          <w:szCs w:val="22"/>
        </w:rPr>
        <w:t xml:space="preserve"> a APC</w:t>
      </w:r>
      <w:r w:rsidRPr="00506840">
        <w:rPr>
          <w:rFonts w:ascii="Calibri" w:hAnsi="Calibri" w:cs="Calibri"/>
          <w:sz w:val="22"/>
          <w:szCs w:val="22"/>
        </w:rPr>
        <w:t xml:space="preserve">, které </w:t>
      </w:r>
      <w:r w:rsidRPr="00506840">
        <w:rPr>
          <w:rFonts w:ascii="Calibri" w:hAnsi="Calibri" w:cs="Arial"/>
          <w:sz w:val="22"/>
          <w:szCs w:val="22"/>
        </w:rPr>
        <w:t xml:space="preserve">jsou blíže specifikovány v příloze č. </w:t>
      </w:r>
      <w:r w:rsidR="00D7588B" w:rsidRPr="00506840">
        <w:rPr>
          <w:rFonts w:ascii="Calibri" w:hAnsi="Calibri" w:cs="Arial"/>
          <w:bCs/>
          <w:sz w:val="22"/>
          <w:szCs w:val="22"/>
        </w:rPr>
        <w:t>1</w:t>
      </w:r>
      <w:r w:rsidRPr="00506840">
        <w:rPr>
          <w:rFonts w:ascii="Calibri" w:hAnsi="Calibri" w:cs="Arial"/>
          <w:bCs/>
          <w:sz w:val="22"/>
          <w:szCs w:val="22"/>
        </w:rPr>
        <w:t xml:space="preserve"> této </w:t>
      </w:r>
      <w:r w:rsidR="00A2466F">
        <w:rPr>
          <w:rFonts w:ascii="Calibri" w:hAnsi="Calibri" w:cs="Arial"/>
          <w:bCs/>
          <w:sz w:val="22"/>
          <w:szCs w:val="22"/>
        </w:rPr>
        <w:t>smlouvy</w:t>
      </w:r>
      <w:r w:rsidRPr="00506840">
        <w:rPr>
          <w:rFonts w:ascii="Calibri" w:hAnsi="Calibri" w:cs="Arial"/>
          <w:bCs/>
          <w:sz w:val="22"/>
          <w:szCs w:val="22"/>
        </w:rPr>
        <w:t>, a to dle pokynu daného mu kupujícím buď komponenty RIS II</w:t>
      </w:r>
      <w:r w:rsidR="008A1381">
        <w:rPr>
          <w:rFonts w:ascii="Calibri" w:hAnsi="Calibri" w:cs="Arial"/>
          <w:bCs/>
          <w:sz w:val="22"/>
          <w:szCs w:val="22"/>
        </w:rPr>
        <w:t>,</w:t>
      </w:r>
      <w:r w:rsidR="00C81D59" w:rsidRPr="00506840">
        <w:rPr>
          <w:rFonts w:ascii="Calibri" w:hAnsi="Calibri" w:cs="Arial"/>
          <w:bCs/>
          <w:sz w:val="22"/>
          <w:szCs w:val="22"/>
        </w:rPr>
        <w:t xml:space="preserve"> EOC II</w:t>
      </w:r>
      <w:r w:rsidR="008A1381">
        <w:rPr>
          <w:rFonts w:ascii="Calibri" w:hAnsi="Calibri" w:cs="Arial"/>
          <w:bCs/>
          <w:sz w:val="22"/>
          <w:szCs w:val="22"/>
        </w:rPr>
        <w:t xml:space="preserve"> a APC</w:t>
      </w:r>
      <w:r w:rsidRPr="00506840">
        <w:rPr>
          <w:rFonts w:ascii="Calibri" w:hAnsi="Calibri" w:cs="Arial"/>
          <w:bCs/>
          <w:sz w:val="22"/>
          <w:szCs w:val="22"/>
        </w:rPr>
        <w:t xml:space="preserve"> dodaným prodávajícím nebo</w:t>
      </w:r>
      <w:r>
        <w:rPr>
          <w:rFonts w:ascii="Calibri" w:hAnsi="Calibri" w:cs="Arial"/>
          <w:bCs/>
          <w:sz w:val="22"/>
          <w:szCs w:val="22"/>
        </w:rPr>
        <w:t xml:space="preserve"> komponenty RIS II</w:t>
      </w:r>
      <w:r w:rsidR="008A1381">
        <w:rPr>
          <w:rFonts w:ascii="Calibri" w:hAnsi="Calibri" w:cs="Arial"/>
          <w:bCs/>
          <w:sz w:val="22"/>
          <w:szCs w:val="22"/>
        </w:rPr>
        <w:t>,</w:t>
      </w:r>
      <w:r w:rsidR="00C81D59">
        <w:rPr>
          <w:rFonts w:ascii="Calibri" w:hAnsi="Calibri" w:cs="Arial"/>
          <w:bCs/>
          <w:sz w:val="22"/>
          <w:szCs w:val="22"/>
        </w:rPr>
        <w:t xml:space="preserve"> EOC II</w:t>
      </w:r>
      <w:r w:rsidR="008A1381">
        <w:rPr>
          <w:rFonts w:ascii="Calibri" w:hAnsi="Calibri" w:cs="Arial"/>
          <w:bCs/>
          <w:sz w:val="22"/>
          <w:szCs w:val="22"/>
        </w:rPr>
        <w:t xml:space="preserve"> a APC</w:t>
      </w:r>
      <w:r>
        <w:rPr>
          <w:rFonts w:ascii="Calibri" w:hAnsi="Calibri" w:cs="Arial"/>
          <w:bCs/>
          <w:sz w:val="22"/>
          <w:szCs w:val="22"/>
        </w:rPr>
        <w:t xml:space="preserve"> předanými kupujícím prodávajícímu v souladu s jeho oprávněním dle čl. VII. odst. 7 této smlouvy.</w:t>
      </w:r>
      <w:r w:rsidR="000118FF">
        <w:rPr>
          <w:rFonts w:ascii="Calibri" w:hAnsi="Calibri" w:cs="Arial"/>
          <w:bCs/>
          <w:sz w:val="22"/>
          <w:szCs w:val="22"/>
        </w:rPr>
        <w:t xml:space="preserve"> </w:t>
      </w:r>
      <w:r w:rsidR="00D26C02">
        <w:rPr>
          <w:rFonts w:ascii="Calibri" w:hAnsi="Calibri" w:cs="Arial"/>
          <w:bCs/>
          <w:sz w:val="22"/>
          <w:szCs w:val="22"/>
        </w:rPr>
        <w:t xml:space="preserve">Kupující je rovněž oprávněn v souladu s čl. VII. odst. 7 této smlouvy udělit pokyn prodávajícímu k dodávce autobusů </w:t>
      </w:r>
      <w:r w:rsidR="00801ACD">
        <w:rPr>
          <w:rFonts w:ascii="Calibri" w:hAnsi="Calibri" w:cs="Arial"/>
          <w:bCs/>
          <w:sz w:val="22"/>
          <w:szCs w:val="22"/>
        </w:rPr>
        <w:t xml:space="preserve">bez vybavení sadou </w:t>
      </w:r>
      <w:r w:rsidR="00801ACD" w:rsidRPr="00506840">
        <w:rPr>
          <w:rFonts w:ascii="Calibri" w:hAnsi="Calibri" w:cs="Calibri"/>
          <w:sz w:val="22"/>
          <w:szCs w:val="22"/>
        </w:rPr>
        <w:t>komponentů RIS II</w:t>
      </w:r>
      <w:r w:rsidR="00801ACD">
        <w:rPr>
          <w:rFonts w:ascii="Calibri" w:hAnsi="Calibri" w:cs="Calibri"/>
          <w:sz w:val="22"/>
          <w:szCs w:val="22"/>
        </w:rPr>
        <w:t>,</w:t>
      </w:r>
      <w:r w:rsidR="00801ACD" w:rsidRPr="00506840">
        <w:rPr>
          <w:rFonts w:ascii="Calibri" w:hAnsi="Calibri" w:cs="Calibri"/>
          <w:sz w:val="22"/>
          <w:szCs w:val="22"/>
        </w:rPr>
        <w:t xml:space="preserve"> EOC II</w:t>
      </w:r>
      <w:r w:rsidR="00801ACD">
        <w:rPr>
          <w:rFonts w:ascii="Calibri" w:hAnsi="Calibri" w:cs="Calibri"/>
          <w:sz w:val="22"/>
          <w:szCs w:val="22"/>
        </w:rPr>
        <w:t xml:space="preserve"> a APC, obsahujících pouze přípravu na jejich instalaci.</w:t>
      </w:r>
    </w:p>
    <w:p w14:paraId="3F20C870" w14:textId="77777777" w:rsidR="00EE354B" w:rsidRDefault="00EE354B" w:rsidP="00D804BA">
      <w:pPr>
        <w:jc w:val="both"/>
        <w:rPr>
          <w:rFonts w:ascii="Calibri" w:hAnsi="Calibri" w:cs="Arial"/>
          <w:sz w:val="22"/>
          <w:szCs w:val="22"/>
          <w:u w:val="single"/>
        </w:rPr>
      </w:pPr>
    </w:p>
    <w:p w14:paraId="67B63F5C" w14:textId="77777777" w:rsidR="00D804BA" w:rsidRPr="0055505A" w:rsidRDefault="00D804BA" w:rsidP="00D804BA">
      <w:pPr>
        <w:jc w:val="both"/>
        <w:rPr>
          <w:rFonts w:ascii="Calibri" w:hAnsi="Calibri" w:cs="Arial"/>
          <w:sz w:val="22"/>
          <w:szCs w:val="22"/>
          <w:u w:val="single"/>
        </w:rPr>
      </w:pPr>
      <w:r w:rsidRPr="0055505A">
        <w:rPr>
          <w:rFonts w:ascii="Calibri" w:hAnsi="Calibri" w:cs="Arial"/>
          <w:sz w:val="22"/>
          <w:szCs w:val="22"/>
          <w:u w:val="single"/>
        </w:rPr>
        <w:t>6. Spolupůsobení při kontrole</w:t>
      </w:r>
    </w:p>
    <w:p w14:paraId="55A9A1FC" w14:textId="77777777" w:rsidR="00D804BA" w:rsidRDefault="00D804BA" w:rsidP="00D804BA">
      <w:pPr>
        <w:jc w:val="both"/>
        <w:rPr>
          <w:rFonts w:ascii="Calibri" w:hAnsi="Calibri" w:cs="Arial"/>
          <w:sz w:val="22"/>
          <w:szCs w:val="22"/>
        </w:rPr>
      </w:pPr>
      <w:r w:rsidRPr="0055505A">
        <w:rPr>
          <w:rFonts w:ascii="Calibri" w:hAnsi="Calibri" w:cs="Arial"/>
          <w:sz w:val="22"/>
          <w:szCs w:val="22"/>
        </w:rPr>
        <w:t>Prodávající je na základě § 2</w:t>
      </w:r>
      <w:r>
        <w:rPr>
          <w:rFonts w:ascii="Calibri" w:hAnsi="Calibri" w:cs="Arial"/>
          <w:sz w:val="22"/>
          <w:szCs w:val="22"/>
        </w:rPr>
        <w:t xml:space="preserve"> písm. </w:t>
      </w:r>
      <w:r w:rsidRPr="0055505A">
        <w:rPr>
          <w:rFonts w:ascii="Calibri" w:hAnsi="Calibri" w:cs="Arial"/>
          <w:sz w:val="22"/>
          <w:szCs w:val="22"/>
        </w:rPr>
        <w:t xml:space="preserve">e) zákona č. 320/2001 Sb., o finanční kontrole, v platném znění, osobou povinnou spolupůsobit při výkonu finanční kontroly. Prodávající je povinen poskytnout zástupcům, Ministerstvu </w:t>
      </w:r>
      <w:r>
        <w:rPr>
          <w:rFonts w:ascii="Calibri" w:hAnsi="Calibri" w:cs="Arial"/>
          <w:sz w:val="22"/>
          <w:szCs w:val="22"/>
        </w:rPr>
        <w:t>pro místní rozvoj</w:t>
      </w:r>
      <w:r w:rsidRPr="0055505A">
        <w:rPr>
          <w:rFonts w:ascii="Calibri" w:hAnsi="Calibri" w:cs="Arial"/>
          <w:sz w:val="22"/>
          <w:szCs w:val="22"/>
        </w:rPr>
        <w:t>, Nejvyššímu kontrolnímu úřadu, Evropské komisi, Evropskému účetnímu dvoru a dalším kontrolním orgánům dle zákona o finanční kontrole či legislativy Evropské unie součinnost při prováděných kontrolách a dále též veškeré doklady a informace potřebné k zabezpečení řádného výkonu kontroly a monitorovací činnosti</w:t>
      </w:r>
      <w:r w:rsidR="00677857">
        <w:rPr>
          <w:rFonts w:ascii="Calibri" w:hAnsi="Calibri" w:cs="Arial"/>
          <w:sz w:val="22"/>
          <w:szCs w:val="22"/>
        </w:rPr>
        <w:t>.</w:t>
      </w:r>
      <w:r w:rsidRPr="0055505A">
        <w:rPr>
          <w:rFonts w:ascii="Calibri" w:hAnsi="Calibri" w:cs="Arial"/>
          <w:sz w:val="22"/>
          <w:szCs w:val="22"/>
        </w:rPr>
        <w:t xml:space="preserve"> </w:t>
      </w:r>
    </w:p>
    <w:p w14:paraId="67B81A29" w14:textId="77777777" w:rsidR="008F0D6B" w:rsidRDefault="008F0D6B" w:rsidP="00D804BA">
      <w:pPr>
        <w:jc w:val="both"/>
        <w:rPr>
          <w:rFonts w:ascii="Calibri" w:hAnsi="Calibri" w:cs="Arial"/>
          <w:sz w:val="22"/>
          <w:szCs w:val="22"/>
        </w:rPr>
      </w:pPr>
    </w:p>
    <w:p w14:paraId="1CD07A07" w14:textId="77777777" w:rsidR="0030504D" w:rsidRDefault="0030504D" w:rsidP="00D804BA">
      <w:pPr>
        <w:jc w:val="both"/>
        <w:rPr>
          <w:rFonts w:ascii="Calibri" w:hAnsi="Calibri" w:cs="Arial"/>
          <w:sz w:val="22"/>
          <w:szCs w:val="22"/>
        </w:rPr>
      </w:pPr>
    </w:p>
    <w:p w14:paraId="04E61DF0" w14:textId="77777777" w:rsidR="0044676F" w:rsidRPr="00FB5A8F" w:rsidRDefault="0044676F" w:rsidP="008B5D90">
      <w:pPr>
        <w:jc w:val="both"/>
        <w:rPr>
          <w:rFonts w:ascii="Calibri" w:hAnsi="Calibri" w:cs="Arial"/>
          <w:b/>
          <w:sz w:val="22"/>
          <w:szCs w:val="22"/>
          <w:u w:val="single"/>
        </w:rPr>
      </w:pPr>
      <w:r w:rsidRPr="00FB5A8F">
        <w:rPr>
          <w:rFonts w:ascii="Calibri" w:hAnsi="Calibri" w:cs="Arial"/>
          <w:b/>
          <w:sz w:val="22"/>
          <w:szCs w:val="22"/>
          <w:u w:val="single"/>
        </w:rPr>
        <w:t>II. Lhůta a místo plnění</w:t>
      </w:r>
    </w:p>
    <w:p w14:paraId="0B1726EE" w14:textId="77777777" w:rsidR="0044676F" w:rsidRPr="00FB5A8F" w:rsidRDefault="0044676F" w:rsidP="0044676F">
      <w:pPr>
        <w:jc w:val="both"/>
        <w:outlineLvl w:val="0"/>
        <w:rPr>
          <w:rFonts w:ascii="Calibri" w:hAnsi="Calibri" w:cs="Arial"/>
          <w:sz w:val="22"/>
          <w:szCs w:val="22"/>
          <w:u w:val="single"/>
        </w:rPr>
      </w:pPr>
    </w:p>
    <w:p w14:paraId="123D286B" w14:textId="77777777" w:rsidR="0044676F" w:rsidRPr="00FB5A8F" w:rsidRDefault="0044676F" w:rsidP="0044676F">
      <w:pPr>
        <w:jc w:val="both"/>
        <w:outlineLvl w:val="0"/>
        <w:rPr>
          <w:rFonts w:ascii="Calibri" w:hAnsi="Calibri" w:cs="Arial"/>
          <w:sz w:val="22"/>
          <w:szCs w:val="22"/>
          <w:u w:val="single"/>
        </w:rPr>
      </w:pPr>
      <w:r w:rsidRPr="00FB5A8F">
        <w:rPr>
          <w:rFonts w:ascii="Calibri" w:hAnsi="Calibri" w:cs="Arial"/>
          <w:sz w:val="22"/>
          <w:szCs w:val="22"/>
          <w:u w:val="single"/>
        </w:rPr>
        <w:t>1. Lhůta k plnění</w:t>
      </w:r>
    </w:p>
    <w:p w14:paraId="1FC23EBE" w14:textId="2232E4C1" w:rsidR="00CC73AF" w:rsidRPr="007A554B" w:rsidRDefault="00AB4C02" w:rsidP="00CC73AF">
      <w:pPr>
        <w:jc w:val="both"/>
        <w:rPr>
          <w:rFonts w:ascii="Calibri" w:hAnsi="Calibri"/>
          <w:sz w:val="22"/>
          <w:szCs w:val="22"/>
        </w:rPr>
      </w:pPr>
      <w:r w:rsidRPr="00CC73AF">
        <w:rPr>
          <w:rFonts w:ascii="Calibri" w:hAnsi="Calibri" w:cs="Arial"/>
          <w:bCs/>
          <w:sz w:val="22"/>
          <w:szCs w:val="22"/>
        </w:rPr>
        <w:t>Prodávaj</w:t>
      </w:r>
      <w:r w:rsidR="00097CB3" w:rsidRPr="00CC73AF">
        <w:rPr>
          <w:rFonts w:ascii="Calibri" w:hAnsi="Calibri" w:cs="Arial"/>
          <w:bCs/>
          <w:sz w:val="22"/>
          <w:szCs w:val="22"/>
        </w:rPr>
        <w:t>ící se zavazuje dodat kupujícímu</w:t>
      </w:r>
      <w:r w:rsidRPr="00CC73AF">
        <w:rPr>
          <w:rFonts w:ascii="Calibri" w:hAnsi="Calibri" w:cs="Arial"/>
          <w:bCs/>
          <w:sz w:val="22"/>
          <w:szCs w:val="22"/>
        </w:rPr>
        <w:t xml:space="preserve"> </w:t>
      </w:r>
      <w:r w:rsidR="007A554B">
        <w:rPr>
          <w:rFonts w:ascii="Calibri" w:hAnsi="Calibri"/>
          <w:sz w:val="22"/>
          <w:szCs w:val="22"/>
        </w:rPr>
        <w:t>37</w:t>
      </w:r>
      <w:r w:rsidR="00CC73AF" w:rsidRPr="00CC73AF">
        <w:rPr>
          <w:rFonts w:ascii="Calibri" w:hAnsi="Calibri"/>
          <w:sz w:val="22"/>
          <w:szCs w:val="22"/>
        </w:rPr>
        <w:t xml:space="preserve"> ks kloubových nízkopodlažních autobusů v následujících </w:t>
      </w:r>
      <w:r w:rsidR="00CC73AF" w:rsidRPr="007A554B">
        <w:rPr>
          <w:rFonts w:ascii="Calibri" w:hAnsi="Calibri"/>
          <w:sz w:val="22"/>
          <w:szCs w:val="22"/>
        </w:rPr>
        <w:t>termínech:</w:t>
      </w:r>
    </w:p>
    <w:p w14:paraId="79EDB86A" w14:textId="4618887A" w:rsidR="00CC73AF" w:rsidRPr="007A554B" w:rsidRDefault="007A554B" w:rsidP="00CC73AF">
      <w:pPr>
        <w:numPr>
          <w:ilvl w:val="0"/>
          <w:numId w:val="29"/>
        </w:numPr>
        <w:suppressAutoHyphens/>
        <w:overflowPunct/>
        <w:autoSpaceDE/>
        <w:autoSpaceDN/>
        <w:adjustRightInd/>
        <w:jc w:val="both"/>
        <w:textAlignment w:val="auto"/>
        <w:rPr>
          <w:rFonts w:ascii="Calibri" w:hAnsi="Calibri"/>
          <w:sz w:val="22"/>
          <w:szCs w:val="22"/>
        </w:rPr>
      </w:pPr>
      <w:r w:rsidRPr="007A554B">
        <w:rPr>
          <w:rFonts w:ascii="Calibri" w:hAnsi="Calibri"/>
          <w:sz w:val="22"/>
          <w:szCs w:val="22"/>
        </w:rPr>
        <w:t>7</w:t>
      </w:r>
      <w:r w:rsidR="00CC73AF" w:rsidRPr="007A554B">
        <w:rPr>
          <w:rFonts w:ascii="Calibri" w:hAnsi="Calibri" w:cs="Arial"/>
          <w:bCs/>
          <w:sz w:val="22"/>
          <w:szCs w:val="22"/>
        </w:rPr>
        <w:t xml:space="preserve"> ks </w:t>
      </w:r>
      <w:r w:rsidR="00CC73AF" w:rsidRPr="007A554B">
        <w:rPr>
          <w:rFonts w:ascii="Calibri" w:hAnsi="Calibri"/>
          <w:sz w:val="22"/>
          <w:szCs w:val="22"/>
        </w:rPr>
        <w:t>kloubových nízkopodlažních autobusů</w:t>
      </w:r>
      <w:r w:rsidR="00CC73AF" w:rsidRPr="007A554B">
        <w:rPr>
          <w:rFonts w:ascii="Calibri" w:hAnsi="Calibri" w:cs="Arial"/>
          <w:bCs/>
          <w:sz w:val="22"/>
          <w:szCs w:val="22"/>
        </w:rPr>
        <w:t xml:space="preserve"> </w:t>
      </w:r>
      <w:r w:rsidR="00CC73AF" w:rsidRPr="007A554B">
        <w:rPr>
          <w:rFonts w:ascii="Calibri" w:hAnsi="Calibri"/>
          <w:sz w:val="22"/>
          <w:szCs w:val="22"/>
        </w:rPr>
        <w:t>do 31.</w:t>
      </w:r>
      <w:del w:id="1" w:author="Mohelská Lenka" w:date="2025-06-24T15:01:00Z" w16du:dateUtc="2025-06-24T13:01:00Z">
        <w:r w:rsidR="00CC73AF" w:rsidRPr="007A554B" w:rsidDel="00121C4F">
          <w:rPr>
            <w:rFonts w:ascii="Calibri" w:hAnsi="Calibri"/>
            <w:sz w:val="22"/>
            <w:szCs w:val="22"/>
          </w:rPr>
          <w:delText>7</w:delText>
        </w:r>
      </w:del>
      <w:ins w:id="2" w:author="Mohelská Lenka" w:date="2025-06-24T15:01:00Z" w16du:dateUtc="2025-06-24T13:01:00Z">
        <w:r w:rsidR="00121C4F">
          <w:rPr>
            <w:rFonts w:ascii="Calibri" w:hAnsi="Calibri"/>
            <w:sz w:val="22"/>
            <w:szCs w:val="22"/>
          </w:rPr>
          <w:t>3</w:t>
        </w:r>
      </w:ins>
      <w:r w:rsidR="00CC73AF" w:rsidRPr="007A554B">
        <w:rPr>
          <w:rFonts w:ascii="Calibri" w:hAnsi="Calibri"/>
          <w:sz w:val="22"/>
          <w:szCs w:val="22"/>
        </w:rPr>
        <w:t>.202</w:t>
      </w:r>
      <w:ins w:id="3" w:author="Mohelská Lenka" w:date="2025-06-24T15:01:00Z" w16du:dateUtc="2025-06-24T13:01:00Z">
        <w:r w:rsidR="00121C4F">
          <w:rPr>
            <w:rFonts w:ascii="Calibri" w:hAnsi="Calibri"/>
            <w:sz w:val="22"/>
            <w:szCs w:val="22"/>
          </w:rPr>
          <w:t>7</w:t>
        </w:r>
      </w:ins>
      <w:del w:id="4" w:author="Mohelská Lenka" w:date="2025-06-24T15:01:00Z" w16du:dateUtc="2025-06-24T13:01:00Z">
        <w:r w:rsidR="00CC73AF" w:rsidRPr="007A554B" w:rsidDel="00121C4F">
          <w:rPr>
            <w:rFonts w:ascii="Calibri" w:hAnsi="Calibri"/>
            <w:sz w:val="22"/>
            <w:szCs w:val="22"/>
          </w:rPr>
          <w:delText>6</w:delText>
        </w:r>
      </w:del>
      <w:r w:rsidR="002E4F98" w:rsidRPr="007A554B">
        <w:rPr>
          <w:rFonts w:ascii="Calibri" w:hAnsi="Calibri"/>
          <w:sz w:val="22"/>
          <w:szCs w:val="22"/>
        </w:rPr>
        <w:t>,</w:t>
      </w:r>
      <w:r w:rsidR="00CC73AF" w:rsidRPr="007A554B">
        <w:rPr>
          <w:rFonts w:ascii="Calibri" w:hAnsi="Calibri"/>
          <w:sz w:val="22"/>
          <w:szCs w:val="22"/>
        </w:rPr>
        <w:t xml:space="preserve"> </w:t>
      </w:r>
      <w:r w:rsidR="00CC73AF" w:rsidRPr="007A554B">
        <w:rPr>
          <w:rFonts w:ascii="Calibri" w:hAnsi="Calibri" w:cs="Arial"/>
          <w:sz w:val="22"/>
          <w:szCs w:val="22"/>
        </w:rPr>
        <w:t>ale ne dříve než 1. 5. 2026, pokud se smluvní strany nedohodnou jinak</w:t>
      </w:r>
    </w:p>
    <w:p w14:paraId="2FC8BFF5" w14:textId="042C34C6" w:rsidR="00CC73AF" w:rsidRPr="007A554B" w:rsidRDefault="00CC73AF" w:rsidP="00CC73AF">
      <w:pPr>
        <w:numPr>
          <w:ilvl w:val="0"/>
          <w:numId w:val="29"/>
        </w:numPr>
        <w:suppressAutoHyphens/>
        <w:overflowPunct/>
        <w:autoSpaceDE/>
        <w:autoSpaceDN/>
        <w:adjustRightInd/>
        <w:jc w:val="both"/>
        <w:textAlignment w:val="auto"/>
        <w:rPr>
          <w:rFonts w:ascii="Calibri" w:hAnsi="Calibri"/>
          <w:sz w:val="22"/>
          <w:szCs w:val="22"/>
        </w:rPr>
      </w:pPr>
      <w:r w:rsidRPr="007A554B">
        <w:rPr>
          <w:rFonts w:ascii="Calibri" w:hAnsi="Calibri"/>
          <w:sz w:val="22"/>
          <w:szCs w:val="22"/>
        </w:rPr>
        <w:t>10</w:t>
      </w:r>
      <w:r w:rsidRPr="007A554B">
        <w:rPr>
          <w:rFonts w:ascii="Calibri" w:hAnsi="Calibri" w:cs="Arial"/>
          <w:bCs/>
          <w:sz w:val="22"/>
          <w:szCs w:val="22"/>
        </w:rPr>
        <w:t xml:space="preserve"> ks </w:t>
      </w:r>
      <w:r w:rsidRPr="007A554B">
        <w:rPr>
          <w:rFonts w:ascii="Calibri" w:hAnsi="Calibri"/>
          <w:sz w:val="22"/>
          <w:szCs w:val="22"/>
        </w:rPr>
        <w:t>kloubových nízkopodlažních autobusů</w:t>
      </w:r>
      <w:r w:rsidRPr="007A554B">
        <w:rPr>
          <w:rFonts w:ascii="Calibri" w:hAnsi="Calibri" w:cs="Arial"/>
          <w:bCs/>
          <w:sz w:val="22"/>
          <w:szCs w:val="22"/>
        </w:rPr>
        <w:t xml:space="preserve"> </w:t>
      </w:r>
      <w:r w:rsidRPr="007A554B">
        <w:rPr>
          <w:rFonts w:ascii="Calibri" w:hAnsi="Calibri"/>
          <w:sz w:val="22"/>
          <w:szCs w:val="22"/>
        </w:rPr>
        <w:t>do 31.</w:t>
      </w:r>
      <w:ins w:id="5" w:author="Mohelská Lenka" w:date="2025-06-24T15:01:00Z" w16du:dateUtc="2025-06-24T13:01:00Z">
        <w:r w:rsidR="00121C4F">
          <w:rPr>
            <w:rFonts w:ascii="Calibri" w:hAnsi="Calibri"/>
            <w:sz w:val="22"/>
            <w:szCs w:val="22"/>
          </w:rPr>
          <w:t>3</w:t>
        </w:r>
      </w:ins>
      <w:del w:id="6" w:author="Mohelská Lenka" w:date="2025-06-24T15:01:00Z" w16du:dateUtc="2025-06-24T13:01:00Z">
        <w:r w:rsidRPr="007A554B" w:rsidDel="00121C4F">
          <w:rPr>
            <w:rFonts w:ascii="Calibri" w:hAnsi="Calibri"/>
            <w:sz w:val="22"/>
            <w:szCs w:val="22"/>
          </w:rPr>
          <w:delText>12</w:delText>
        </w:r>
      </w:del>
      <w:r w:rsidRPr="007A554B">
        <w:rPr>
          <w:rFonts w:ascii="Calibri" w:hAnsi="Calibri"/>
          <w:sz w:val="22"/>
          <w:szCs w:val="22"/>
        </w:rPr>
        <w:t>.202</w:t>
      </w:r>
      <w:ins w:id="7" w:author="Mohelská Lenka" w:date="2025-06-24T15:01:00Z" w16du:dateUtc="2025-06-24T13:01:00Z">
        <w:r w:rsidR="00121C4F">
          <w:rPr>
            <w:rFonts w:ascii="Calibri" w:hAnsi="Calibri"/>
            <w:sz w:val="22"/>
            <w:szCs w:val="22"/>
          </w:rPr>
          <w:t>7</w:t>
        </w:r>
      </w:ins>
      <w:del w:id="8" w:author="Mohelská Lenka" w:date="2025-06-24T15:01:00Z" w16du:dateUtc="2025-06-24T13:01:00Z">
        <w:r w:rsidRPr="007A554B" w:rsidDel="00121C4F">
          <w:rPr>
            <w:rFonts w:ascii="Calibri" w:hAnsi="Calibri"/>
            <w:sz w:val="22"/>
            <w:szCs w:val="22"/>
          </w:rPr>
          <w:delText>6</w:delText>
        </w:r>
      </w:del>
      <w:r w:rsidR="002E4F98" w:rsidRPr="007A554B">
        <w:rPr>
          <w:rFonts w:ascii="Calibri" w:hAnsi="Calibri"/>
          <w:sz w:val="22"/>
          <w:szCs w:val="22"/>
        </w:rPr>
        <w:t>,</w:t>
      </w:r>
      <w:r w:rsidRPr="007A554B">
        <w:rPr>
          <w:rFonts w:ascii="Calibri" w:hAnsi="Calibri"/>
          <w:sz w:val="22"/>
          <w:szCs w:val="22"/>
        </w:rPr>
        <w:t xml:space="preserve"> </w:t>
      </w:r>
      <w:r w:rsidRPr="007A554B">
        <w:rPr>
          <w:rFonts w:ascii="Calibri" w:hAnsi="Calibri" w:cs="Arial"/>
          <w:sz w:val="22"/>
          <w:szCs w:val="22"/>
        </w:rPr>
        <w:t>ale ne dříve než 1. 10. 2026, pokud se smluvní strany nedohodnou jinak</w:t>
      </w:r>
    </w:p>
    <w:p w14:paraId="4378E0D0" w14:textId="73454937" w:rsidR="00CC73AF" w:rsidRPr="007A554B" w:rsidRDefault="00CC73AF" w:rsidP="00CC73AF">
      <w:pPr>
        <w:numPr>
          <w:ilvl w:val="0"/>
          <w:numId w:val="29"/>
        </w:numPr>
        <w:suppressAutoHyphens/>
        <w:overflowPunct/>
        <w:autoSpaceDE/>
        <w:autoSpaceDN/>
        <w:adjustRightInd/>
        <w:jc w:val="both"/>
        <w:textAlignment w:val="auto"/>
        <w:rPr>
          <w:rFonts w:ascii="Calibri" w:hAnsi="Calibri"/>
          <w:sz w:val="22"/>
          <w:szCs w:val="22"/>
        </w:rPr>
      </w:pPr>
      <w:r w:rsidRPr="007A554B">
        <w:rPr>
          <w:rFonts w:ascii="Calibri" w:hAnsi="Calibri"/>
          <w:sz w:val="22"/>
          <w:szCs w:val="22"/>
        </w:rPr>
        <w:t>10</w:t>
      </w:r>
      <w:r w:rsidRPr="007A554B">
        <w:rPr>
          <w:rFonts w:ascii="Calibri" w:hAnsi="Calibri" w:cs="Arial"/>
          <w:bCs/>
          <w:sz w:val="22"/>
          <w:szCs w:val="22"/>
        </w:rPr>
        <w:t xml:space="preserve"> ks </w:t>
      </w:r>
      <w:r w:rsidRPr="007A554B">
        <w:rPr>
          <w:rFonts w:ascii="Calibri" w:hAnsi="Calibri"/>
          <w:sz w:val="22"/>
          <w:szCs w:val="22"/>
        </w:rPr>
        <w:t>kloubových nízkopodlažních autobusů</w:t>
      </w:r>
      <w:r w:rsidRPr="007A554B">
        <w:rPr>
          <w:rFonts w:ascii="Calibri" w:hAnsi="Calibri" w:cs="Arial"/>
          <w:bCs/>
          <w:sz w:val="22"/>
          <w:szCs w:val="22"/>
        </w:rPr>
        <w:t xml:space="preserve"> </w:t>
      </w:r>
      <w:r w:rsidRPr="007A554B">
        <w:rPr>
          <w:rFonts w:ascii="Calibri" w:hAnsi="Calibri"/>
          <w:sz w:val="22"/>
          <w:szCs w:val="22"/>
        </w:rPr>
        <w:t>do 31.7.2027</w:t>
      </w:r>
      <w:r w:rsidR="002E4F98" w:rsidRPr="007A554B">
        <w:rPr>
          <w:rFonts w:ascii="Calibri" w:hAnsi="Calibri"/>
          <w:sz w:val="22"/>
          <w:szCs w:val="22"/>
        </w:rPr>
        <w:t>,</w:t>
      </w:r>
      <w:r w:rsidRPr="007A554B">
        <w:rPr>
          <w:rFonts w:ascii="Calibri" w:hAnsi="Calibri"/>
          <w:sz w:val="22"/>
          <w:szCs w:val="22"/>
        </w:rPr>
        <w:t xml:space="preserve"> </w:t>
      </w:r>
      <w:r w:rsidRPr="007A554B">
        <w:rPr>
          <w:rFonts w:ascii="Calibri" w:hAnsi="Calibri" w:cs="Arial"/>
          <w:sz w:val="22"/>
          <w:szCs w:val="22"/>
        </w:rPr>
        <w:t>ale ne dříve než 1. 5. 2027, pokud se smluvní strany nedohodnou jinak</w:t>
      </w:r>
    </w:p>
    <w:p w14:paraId="0F5557FE" w14:textId="390C7D9E" w:rsidR="00CC73AF" w:rsidRPr="007A554B" w:rsidRDefault="00CC73AF" w:rsidP="00CC73AF">
      <w:pPr>
        <w:numPr>
          <w:ilvl w:val="0"/>
          <w:numId w:val="29"/>
        </w:numPr>
        <w:suppressAutoHyphens/>
        <w:overflowPunct/>
        <w:autoSpaceDE/>
        <w:autoSpaceDN/>
        <w:adjustRightInd/>
        <w:jc w:val="both"/>
        <w:textAlignment w:val="auto"/>
        <w:rPr>
          <w:rFonts w:ascii="Calibri" w:hAnsi="Calibri"/>
          <w:sz w:val="22"/>
          <w:szCs w:val="22"/>
        </w:rPr>
      </w:pPr>
      <w:r w:rsidRPr="007A554B">
        <w:rPr>
          <w:rFonts w:ascii="Calibri" w:hAnsi="Calibri"/>
          <w:sz w:val="22"/>
          <w:szCs w:val="22"/>
        </w:rPr>
        <w:t>10</w:t>
      </w:r>
      <w:r w:rsidRPr="007A554B">
        <w:rPr>
          <w:rFonts w:ascii="Calibri" w:hAnsi="Calibri" w:cs="Arial"/>
          <w:bCs/>
          <w:sz w:val="22"/>
          <w:szCs w:val="22"/>
        </w:rPr>
        <w:t xml:space="preserve"> ks </w:t>
      </w:r>
      <w:r w:rsidRPr="007A554B">
        <w:rPr>
          <w:rFonts w:ascii="Calibri" w:hAnsi="Calibri"/>
          <w:sz w:val="22"/>
          <w:szCs w:val="22"/>
        </w:rPr>
        <w:t>kloubových nízkopodlažních autobusů</w:t>
      </w:r>
      <w:r w:rsidRPr="007A554B">
        <w:rPr>
          <w:rFonts w:ascii="Calibri" w:hAnsi="Calibri" w:cs="Arial"/>
          <w:bCs/>
          <w:sz w:val="22"/>
          <w:szCs w:val="22"/>
        </w:rPr>
        <w:t xml:space="preserve"> </w:t>
      </w:r>
      <w:r w:rsidRPr="007A554B">
        <w:rPr>
          <w:rFonts w:ascii="Calibri" w:hAnsi="Calibri"/>
          <w:sz w:val="22"/>
          <w:szCs w:val="22"/>
        </w:rPr>
        <w:t>do 31.12.2027</w:t>
      </w:r>
      <w:r w:rsidR="002E4F98" w:rsidRPr="007A554B">
        <w:rPr>
          <w:rFonts w:ascii="Calibri" w:hAnsi="Calibri"/>
          <w:sz w:val="22"/>
          <w:szCs w:val="22"/>
        </w:rPr>
        <w:t>,</w:t>
      </w:r>
      <w:r w:rsidRPr="007A554B">
        <w:rPr>
          <w:rFonts w:ascii="Calibri" w:hAnsi="Calibri"/>
          <w:sz w:val="22"/>
          <w:szCs w:val="22"/>
        </w:rPr>
        <w:t xml:space="preserve"> </w:t>
      </w:r>
      <w:r w:rsidRPr="007A554B">
        <w:rPr>
          <w:rFonts w:ascii="Calibri" w:hAnsi="Calibri" w:cs="Arial"/>
          <w:sz w:val="22"/>
          <w:szCs w:val="22"/>
        </w:rPr>
        <w:t>ale ne dříve než 1. 10. 2027, pokud se smluvní strany nedohodnou jinak</w:t>
      </w:r>
    </w:p>
    <w:p w14:paraId="752BE463" w14:textId="77777777" w:rsidR="008325D2" w:rsidRPr="00FB5A8F" w:rsidRDefault="008325D2" w:rsidP="0044676F">
      <w:pPr>
        <w:jc w:val="both"/>
        <w:outlineLvl w:val="0"/>
        <w:rPr>
          <w:rFonts w:ascii="Calibri" w:hAnsi="Calibri" w:cs="Arial"/>
          <w:sz w:val="22"/>
          <w:szCs w:val="22"/>
        </w:rPr>
      </w:pPr>
    </w:p>
    <w:p w14:paraId="2FE5A8E5" w14:textId="70F84E01" w:rsidR="0044676F" w:rsidRPr="00FB5A8F" w:rsidRDefault="00394B6D" w:rsidP="0044676F">
      <w:pPr>
        <w:jc w:val="both"/>
        <w:outlineLvl w:val="0"/>
        <w:rPr>
          <w:rFonts w:ascii="Calibri" w:hAnsi="Calibri" w:cs="Arial"/>
          <w:sz w:val="22"/>
          <w:szCs w:val="22"/>
        </w:rPr>
      </w:pPr>
      <w:r>
        <w:rPr>
          <w:rFonts w:ascii="Calibri" w:hAnsi="Calibri" w:cs="Arial"/>
          <w:sz w:val="22"/>
          <w:szCs w:val="22"/>
          <w:u w:val="single"/>
        </w:rPr>
        <w:t>2</w:t>
      </w:r>
      <w:r w:rsidR="0044676F" w:rsidRPr="00FB5A8F">
        <w:rPr>
          <w:rFonts w:ascii="Calibri" w:hAnsi="Calibri" w:cs="Arial"/>
          <w:sz w:val="22"/>
          <w:szCs w:val="22"/>
          <w:u w:val="single"/>
        </w:rPr>
        <w:t>. Výzva k odběru zboží</w:t>
      </w:r>
    </w:p>
    <w:p w14:paraId="188D27A5" w14:textId="18BF336E" w:rsidR="0044676F" w:rsidRPr="00FB5A8F" w:rsidRDefault="0044676F" w:rsidP="0044676F">
      <w:pPr>
        <w:tabs>
          <w:tab w:val="left" w:pos="1302"/>
        </w:tabs>
        <w:jc w:val="both"/>
        <w:rPr>
          <w:rFonts w:ascii="Calibri" w:hAnsi="Calibri" w:cs="Arial"/>
          <w:sz w:val="22"/>
          <w:szCs w:val="22"/>
        </w:rPr>
      </w:pPr>
      <w:r w:rsidRPr="00FB5A8F">
        <w:rPr>
          <w:rFonts w:ascii="Calibri" w:hAnsi="Calibri" w:cs="Arial"/>
          <w:sz w:val="22"/>
          <w:szCs w:val="22"/>
        </w:rPr>
        <w:t xml:space="preserve">Prodávající vyzve kupujícího k </w:t>
      </w:r>
      <w:r w:rsidR="003D49F3">
        <w:rPr>
          <w:rFonts w:ascii="Calibri" w:hAnsi="Calibri" w:cs="Arial"/>
          <w:sz w:val="22"/>
          <w:szCs w:val="22"/>
        </w:rPr>
        <w:t>převzetí</w:t>
      </w:r>
      <w:r w:rsidR="003D49F3" w:rsidRPr="00FB5A8F">
        <w:rPr>
          <w:rFonts w:ascii="Calibri" w:hAnsi="Calibri" w:cs="Arial"/>
          <w:sz w:val="22"/>
          <w:szCs w:val="22"/>
        </w:rPr>
        <w:t xml:space="preserve"> </w:t>
      </w:r>
      <w:r w:rsidRPr="00FB5A8F">
        <w:rPr>
          <w:rFonts w:ascii="Calibri" w:hAnsi="Calibri" w:cs="Arial"/>
          <w:sz w:val="22"/>
          <w:szCs w:val="22"/>
        </w:rPr>
        <w:t xml:space="preserve">zboží prokazatelným způsobem (e-mailem, faxem, nebo doporučeným dopisem na adresu kupujícího uvedenou v záhlaví </w:t>
      </w:r>
      <w:r w:rsidR="007367F3">
        <w:rPr>
          <w:rFonts w:ascii="Calibri" w:hAnsi="Calibri" w:cs="Arial"/>
          <w:sz w:val="22"/>
          <w:szCs w:val="22"/>
        </w:rPr>
        <w:t>smlouvy</w:t>
      </w:r>
      <w:r w:rsidRPr="00FB5A8F">
        <w:rPr>
          <w:rFonts w:ascii="Calibri" w:hAnsi="Calibri" w:cs="Arial"/>
          <w:sz w:val="22"/>
          <w:szCs w:val="22"/>
        </w:rPr>
        <w:t xml:space="preserve">) alespoň </w:t>
      </w:r>
      <w:r w:rsidR="005E560F">
        <w:rPr>
          <w:rFonts w:ascii="Calibri" w:hAnsi="Calibri" w:cs="Arial"/>
          <w:sz w:val="22"/>
          <w:szCs w:val="22"/>
        </w:rPr>
        <w:t>1</w:t>
      </w:r>
      <w:r w:rsidR="0004450B">
        <w:rPr>
          <w:rFonts w:ascii="Calibri" w:hAnsi="Calibri" w:cs="Arial"/>
          <w:sz w:val="22"/>
          <w:szCs w:val="22"/>
        </w:rPr>
        <w:t>0</w:t>
      </w:r>
      <w:r w:rsidR="002E5E08" w:rsidRPr="00FB5A8F">
        <w:rPr>
          <w:rFonts w:ascii="Calibri" w:hAnsi="Calibri" w:cs="Arial"/>
          <w:sz w:val="22"/>
          <w:szCs w:val="22"/>
        </w:rPr>
        <w:t> </w:t>
      </w:r>
      <w:r w:rsidRPr="00FB5A8F">
        <w:rPr>
          <w:rFonts w:ascii="Calibri" w:hAnsi="Calibri" w:cs="Arial"/>
          <w:sz w:val="22"/>
          <w:szCs w:val="22"/>
        </w:rPr>
        <w:t>pracovní</w:t>
      </w:r>
      <w:r w:rsidR="00903C59">
        <w:rPr>
          <w:rFonts w:ascii="Calibri" w:hAnsi="Calibri" w:cs="Arial"/>
          <w:sz w:val="22"/>
          <w:szCs w:val="22"/>
        </w:rPr>
        <w:t>ch</w:t>
      </w:r>
      <w:r w:rsidRPr="00FB5A8F">
        <w:rPr>
          <w:rFonts w:ascii="Calibri" w:hAnsi="Calibri" w:cs="Arial"/>
          <w:sz w:val="22"/>
          <w:szCs w:val="22"/>
        </w:rPr>
        <w:t xml:space="preserve"> dn</w:t>
      </w:r>
      <w:r w:rsidR="00903C59">
        <w:rPr>
          <w:rFonts w:ascii="Calibri" w:hAnsi="Calibri" w:cs="Arial"/>
          <w:sz w:val="22"/>
          <w:szCs w:val="22"/>
        </w:rPr>
        <w:t>ů</w:t>
      </w:r>
      <w:r w:rsidRPr="00FB5A8F">
        <w:rPr>
          <w:rFonts w:ascii="Calibri" w:hAnsi="Calibri" w:cs="Arial"/>
          <w:sz w:val="22"/>
          <w:szCs w:val="22"/>
        </w:rPr>
        <w:t xml:space="preserve"> před termínem předání zboží.</w:t>
      </w:r>
    </w:p>
    <w:p w14:paraId="7A369F3B" w14:textId="77777777" w:rsidR="00D54F7D" w:rsidRPr="00FB5A8F" w:rsidRDefault="00D54F7D" w:rsidP="0044676F">
      <w:pPr>
        <w:jc w:val="both"/>
        <w:rPr>
          <w:rFonts w:ascii="Calibri" w:hAnsi="Calibri" w:cs="Arial"/>
          <w:sz w:val="22"/>
          <w:szCs w:val="22"/>
          <w:u w:val="single"/>
        </w:rPr>
      </w:pPr>
    </w:p>
    <w:p w14:paraId="1C87A6C7" w14:textId="7091313A" w:rsidR="0044676F" w:rsidRPr="00FB5A8F" w:rsidRDefault="00394B6D" w:rsidP="0044676F">
      <w:pPr>
        <w:jc w:val="both"/>
        <w:outlineLvl w:val="0"/>
        <w:rPr>
          <w:rFonts w:ascii="Calibri" w:hAnsi="Calibri" w:cs="Arial"/>
          <w:sz w:val="22"/>
          <w:szCs w:val="22"/>
        </w:rPr>
      </w:pPr>
      <w:r>
        <w:rPr>
          <w:rFonts w:ascii="Calibri" w:hAnsi="Calibri" w:cs="Arial"/>
          <w:sz w:val="22"/>
          <w:szCs w:val="22"/>
          <w:u w:val="single"/>
        </w:rPr>
        <w:t>3</w:t>
      </w:r>
      <w:r w:rsidR="0044676F" w:rsidRPr="00FB5A8F">
        <w:rPr>
          <w:rFonts w:ascii="Calibri" w:hAnsi="Calibri" w:cs="Arial"/>
          <w:sz w:val="22"/>
          <w:szCs w:val="22"/>
          <w:u w:val="single"/>
        </w:rPr>
        <w:t>. Místo plnění</w:t>
      </w:r>
    </w:p>
    <w:p w14:paraId="1B15DC03" w14:textId="40EE16F1" w:rsidR="00F5702D" w:rsidRPr="00FB5A8F" w:rsidRDefault="00F5702D" w:rsidP="00F5702D">
      <w:pPr>
        <w:jc w:val="both"/>
        <w:rPr>
          <w:rFonts w:ascii="Calibri" w:hAnsi="Calibri" w:cs="Arial"/>
          <w:sz w:val="22"/>
          <w:szCs w:val="22"/>
        </w:rPr>
      </w:pPr>
      <w:r w:rsidRPr="00FB5A8F">
        <w:rPr>
          <w:rFonts w:ascii="Calibri" w:hAnsi="Calibri" w:cs="Arial"/>
          <w:sz w:val="22"/>
          <w:szCs w:val="22"/>
        </w:rPr>
        <w:t xml:space="preserve">Místem plnění, resp. místem dodání předmětu plnění této </w:t>
      </w:r>
      <w:r w:rsidR="00394B6D">
        <w:rPr>
          <w:rFonts w:ascii="Calibri" w:hAnsi="Calibri" w:cs="Arial"/>
          <w:sz w:val="22"/>
          <w:szCs w:val="22"/>
        </w:rPr>
        <w:t>smlouvy</w:t>
      </w:r>
      <w:r w:rsidRPr="00FB5A8F">
        <w:rPr>
          <w:rFonts w:ascii="Calibri" w:hAnsi="Calibri" w:cs="Arial"/>
          <w:sz w:val="22"/>
          <w:szCs w:val="22"/>
        </w:rPr>
        <w:t xml:space="preserve">, je provozovna určená kupujícím (místo dodání), přičemž toto místo dodání se bude nacházet na území </w:t>
      </w:r>
      <w:r w:rsidR="00530E83">
        <w:rPr>
          <w:rFonts w:ascii="Calibri" w:hAnsi="Calibri" w:cs="Arial"/>
          <w:sz w:val="22"/>
          <w:szCs w:val="22"/>
        </w:rPr>
        <w:t>s</w:t>
      </w:r>
      <w:r w:rsidRPr="00FB5A8F">
        <w:rPr>
          <w:rFonts w:ascii="Calibri" w:hAnsi="Calibri" w:cs="Arial"/>
          <w:sz w:val="22"/>
          <w:szCs w:val="22"/>
        </w:rPr>
        <w:t xml:space="preserve">tatutárního města Brna. </w:t>
      </w:r>
    </w:p>
    <w:p w14:paraId="30A63003" w14:textId="52B37DA0" w:rsidR="00F5702D" w:rsidRPr="00FB5A8F" w:rsidRDefault="00F5702D" w:rsidP="00F5702D">
      <w:pPr>
        <w:jc w:val="both"/>
        <w:rPr>
          <w:rFonts w:ascii="Calibri" w:hAnsi="Calibri" w:cs="Arial"/>
          <w:sz w:val="22"/>
          <w:szCs w:val="22"/>
        </w:rPr>
      </w:pPr>
      <w:r w:rsidRPr="00FB5A8F">
        <w:rPr>
          <w:rFonts w:ascii="Calibri" w:hAnsi="Calibri" w:cs="Arial"/>
          <w:sz w:val="22"/>
          <w:szCs w:val="22"/>
        </w:rPr>
        <w:t xml:space="preserve">Prodávající je povinen zajistit dopravu </w:t>
      </w:r>
      <w:r w:rsidR="00CC73AF">
        <w:rPr>
          <w:rFonts w:ascii="Calibri" w:hAnsi="Calibri" w:cs="Arial"/>
          <w:sz w:val="22"/>
          <w:szCs w:val="22"/>
        </w:rPr>
        <w:t>auto</w:t>
      </w:r>
      <w:r w:rsidR="00740475">
        <w:rPr>
          <w:rFonts w:ascii="Calibri" w:hAnsi="Calibri" w:cs="Arial"/>
          <w:sz w:val="22"/>
          <w:szCs w:val="22"/>
        </w:rPr>
        <w:t>b</w:t>
      </w:r>
      <w:r w:rsidR="002F3D95">
        <w:rPr>
          <w:rFonts w:ascii="Calibri" w:hAnsi="Calibri" w:cs="Arial"/>
          <w:sz w:val="22"/>
          <w:szCs w:val="22"/>
        </w:rPr>
        <w:t>usů</w:t>
      </w:r>
      <w:r w:rsidRPr="00FB5A8F">
        <w:rPr>
          <w:rFonts w:ascii="Calibri" w:hAnsi="Calibri" w:cs="Arial"/>
          <w:sz w:val="22"/>
          <w:szCs w:val="22"/>
        </w:rPr>
        <w:t xml:space="preserve"> do místa dodání a jejich transportní pojištění na vlastní náklady. Odlišný způsob předání předmětu plnění je možný </w:t>
      </w:r>
      <w:r w:rsidR="0035021B">
        <w:rPr>
          <w:rFonts w:ascii="Calibri" w:hAnsi="Calibri" w:cs="Arial"/>
          <w:sz w:val="22"/>
          <w:szCs w:val="22"/>
        </w:rPr>
        <w:t xml:space="preserve">po vzájemné </w:t>
      </w:r>
      <w:r w:rsidR="001459F5">
        <w:rPr>
          <w:rFonts w:ascii="Calibri" w:hAnsi="Calibri" w:cs="Arial"/>
          <w:sz w:val="22"/>
          <w:szCs w:val="22"/>
        </w:rPr>
        <w:t xml:space="preserve">písemné </w:t>
      </w:r>
      <w:r w:rsidR="0035021B">
        <w:rPr>
          <w:rFonts w:ascii="Calibri" w:hAnsi="Calibri" w:cs="Arial"/>
          <w:sz w:val="22"/>
          <w:szCs w:val="22"/>
        </w:rPr>
        <w:t>dohodě prodávajícího a kupujícího.</w:t>
      </w:r>
    </w:p>
    <w:p w14:paraId="728CC385" w14:textId="77777777" w:rsidR="0044676F" w:rsidRPr="00FB5A8F" w:rsidRDefault="0044676F" w:rsidP="0044676F">
      <w:pPr>
        <w:jc w:val="both"/>
        <w:rPr>
          <w:rFonts w:ascii="Calibri" w:hAnsi="Calibri" w:cs="Arial"/>
          <w:sz w:val="22"/>
          <w:szCs w:val="22"/>
        </w:rPr>
      </w:pPr>
    </w:p>
    <w:p w14:paraId="1D35BCC1" w14:textId="4AE734B9" w:rsidR="0044676F" w:rsidRPr="00FB5A8F" w:rsidRDefault="00394B6D" w:rsidP="0044676F">
      <w:pPr>
        <w:jc w:val="both"/>
        <w:outlineLvl w:val="0"/>
        <w:rPr>
          <w:rFonts w:ascii="Calibri" w:hAnsi="Calibri" w:cs="Arial"/>
          <w:sz w:val="22"/>
          <w:szCs w:val="22"/>
        </w:rPr>
      </w:pPr>
      <w:r>
        <w:rPr>
          <w:rFonts w:ascii="Calibri" w:hAnsi="Calibri" w:cs="Arial"/>
          <w:sz w:val="22"/>
          <w:szCs w:val="22"/>
          <w:u w:val="single"/>
        </w:rPr>
        <w:t>4</w:t>
      </w:r>
      <w:r w:rsidR="0044676F" w:rsidRPr="00FB5A8F">
        <w:rPr>
          <w:rFonts w:ascii="Calibri" w:hAnsi="Calibri" w:cs="Arial"/>
          <w:sz w:val="22"/>
          <w:szCs w:val="22"/>
          <w:u w:val="single"/>
        </w:rPr>
        <w:t>. Převzetí zboží</w:t>
      </w:r>
    </w:p>
    <w:p w14:paraId="31970045" w14:textId="57CB04AC" w:rsidR="0044676F" w:rsidRDefault="0044676F" w:rsidP="0044676F">
      <w:pPr>
        <w:jc w:val="both"/>
        <w:rPr>
          <w:rFonts w:ascii="Calibri" w:hAnsi="Calibri" w:cs="Arial"/>
          <w:sz w:val="22"/>
          <w:szCs w:val="22"/>
        </w:rPr>
      </w:pPr>
      <w:r w:rsidRPr="00FB5A8F">
        <w:rPr>
          <w:rFonts w:ascii="Calibri" w:hAnsi="Calibri" w:cs="Arial"/>
          <w:sz w:val="22"/>
          <w:szCs w:val="22"/>
        </w:rPr>
        <w:t xml:space="preserve">Kupující převezme zboží buď osobně (tj. osobou oprávněnou jednat jeho jménem – některá z osob uvedených v záhlaví této </w:t>
      </w:r>
      <w:r w:rsidR="007367F3">
        <w:rPr>
          <w:rFonts w:ascii="Calibri" w:hAnsi="Calibri" w:cs="Arial"/>
          <w:sz w:val="22"/>
          <w:szCs w:val="22"/>
        </w:rPr>
        <w:t>smlouvy</w:t>
      </w:r>
      <w:r w:rsidRPr="00FB5A8F">
        <w:rPr>
          <w:rFonts w:ascii="Calibri" w:hAnsi="Calibri" w:cs="Arial"/>
          <w:sz w:val="22"/>
          <w:szCs w:val="22"/>
        </w:rPr>
        <w:t xml:space="preserve">) nebo jej převezme jeho </w:t>
      </w:r>
      <w:r w:rsidR="00E0532F">
        <w:rPr>
          <w:rFonts w:ascii="Calibri" w:hAnsi="Calibri" w:cs="Arial"/>
          <w:sz w:val="22"/>
          <w:szCs w:val="22"/>
        </w:rPr>
        <w:t xml:space="preserve">písemnou plnou mocí pověřený </w:t>
      </w:r>
      <w:r w:rsidRPr="00FB5A8F">
        <w:rPr>
          <w:rFonts w:ascii="Calibri" w:hAnsi="Calibri" w:cs="Arial"/>
          <w:sz w:val="22"/>
          <w:szCs w:val="22"/>
        </w:rPr>
        <w:t xml:space="preserve">zástupce. </w:t>
      </w:r>
      <w:r w:rsidRPr="00FB5A8F">
        <w:rPr>
          <w:rFonts w:ascii="Calibri" w:hAnsi="Calibri" w:cs="Arial"/>
          <w:sz w:val="22"/>
          <w:szCs w:val="22"/>
        </w:rPr>
        <w:lastRenderedPageBreak/>
        <w:t>Při osobním převzetí je oprávněná osoba povinna prokázat prodávajícímu svoji totožnost. Při převzetí zástupcem je tento povinen prokázat prodávajícímu svoji totožnost a předložit plnou moc, opravňující jej k převzetí zboží za kupujícího.</w:t>
      </w:r>
      <w:r w:rsidR="00395898">
        <w:rPr>
          <w:rFonts w:ascii="Calibri" w:hAnsi="Calibri" w:cs="Arial"/>
          <w:sz w:val="22"/>
          <w:szCs w:val="22"/>
        </w:rPr>
        <w:t xml:space="preserve"> </w:t>
      </w:r>
      <w:r w:rsidRPr="00FB5A8F">
        <w:rPr>
          <w:rFonts w:ascii="Calibri" w:hAnsi="Calibri" w:cs="Arial"/>
          <w:sz w:val="22"/>
          <w:szCs w:val="22"/>
        </w:rPr>
        <w:t>Prodávající není povinen předat zboží jiným než výše uvedeným osobám.</w:t>
      </w:r>
      <w:r w:rsidR="002E5E08" w:rsidRPr="00FB5A8F">
        <w:rPr>
          <w:rFonts w:ascii="Calibri" w:hAnsi="Calibri" w:cs="Arial"/>
          <w:sz w:val="22"/>
          <w:szCs w:val="22"/>
        </w:rPr>
        <w:t xml:space="preserve"> O předání a </w:t>
      </w:r>
      <w:r w:rsidRPr="00FB5A8F">
        <w:rPr>
          <w:rFonts w:ascii="Calibri" w:hAnsi="Calibri" w:cs="Arial"/>
          <w:sz w:val="22"/>
          <w:szCs w:val="22"/>
        </w:rPr>
        <w:t xml:space="preserve">převzetí </w:t>
      </w:r>
      <w:r w:rsidR="00CC73AF">
        <w:rPr>
          <w:rFonts w:ascii="Calibri" w:hAnsi="Calibri" w:cs="Arial"/>
          <w:sz w:val="22"/>
          <w:szCs w:val="22"/>
        </w:rPr>
        <w:t>auto</w:t>
      </w:r>
      <w:r w:rsidR="00740475">
        <w:rPr>
          <w:rFonts w:ascii="Calibri" w:hAnsi="Calibri" w:cs="Arial"/>
          <w:sz w:val="22"/>
          <w:szCs w:val="22"/>
        </w:rPr>
        <w:t>b</w:t>
      </w:r>
      <w:r w:rsidR="002F3D95">
        <w:rPr>
          <w:rFonts w:ascii="Calibri" w:hAnsi="Calibri" w:cs="Arial"/>
          <w:sz w:val="22"/>
          <w:szCs w:val="22"/>
        </w:rPr>
        <w:t>usů</w:t>
      </w:r>
      <w:r w:rsidRPr="00FB5A8F">
        <w:rPr>
          <w:rFonts w:ascii="Calibri" w:hAnsi="Calibri" w:cs="Arial"/>
          <w:sz w:val="22"/>
          <w:szCs w:val="22"/>
        </w:rPr>
        <w:t xml:space="preserve"> bude sepsán v místě dodání předávací protokol.</w:t>
      </w:r>
    </w:p>
    <w:p w14:paraId="08F22DD6" w14:textId="77777777" w:rsidR="00120970" w:rsidRDefault="00120970" w:rsidP="0044676F">
      <w:pPr>
        <w:jc w:val="both"/>
        <w:outlineLvl w:val="0"/>
        <w:rPr>
          <w:rFonts w:ascii="Calibri" w:hAnsi="Calibri" w:cs="Arial"/>
          <w:sz w:val="22"/>
          <w:szCs w:val="22"/>
          <w:u w:val="single"/>
        </w:rPr>
      </w:pPr>
    </w:p>
    <w:p w14:paraId="4DD52B41" w14:textId="4B446645" w:rsidR="0044676F" w:rsidRPr="00FB5A8F" w:rsidRDefault="00394B6D" w:rsidP="0044676F">
      <w:pPr>
        <w:jc w:val="both"/>
        <w:outlineLvl w:val="0"/>
        <w:rPr>
          <w:rFonts w:ascii="Calibri" w:hAnsi="Calibri" w:cs="Arial"/>
          <w:sz w:val="22"/>
          <w:szCs w:val="22"/>
          <w:u w:val="single"/>
        </w:rPr>
      </w:pPr>
      <w:r>
        <w:rPr>
          <w:rFonts w:ascii="Calibri" w:hAnsi="Calibri" w:cs="Arial"/>
          <w:sz w:val="22"/>
          <w:szCs w:val="22"/>
          <w:u w:val="single"/>
        </w:rPr>
        <w:t>5</w:t>
      </w:r>
      <w:r w:rsidR="0044676F" w:rsidRPr="00FB5A8F">
        <w:rPr>
          <w:rFonts w:ascii="Calibri" w:hAnsi="Calibri" w:cs="Arial"/>
          <w:sz w:val="22"/>
          <w:szCs w:val="22"/>
          <w:u w:val="single"/>
        </w:rPr>
        <w:t>. Smluvní pokuta při prodlení s</w:t>
      </w:r>
      <w:r w:rsidR="005E34A5">
        <w:rPr>
          <w:rFonts w:ascii="Calibri" w:hAnsi="Calibri" w:cs="Arial"/>
          <w:sz w:val="22"/>
          <w:szCs w:val="22"/>
          <w:u w:val="single"/>
        </w:rPr>
        <w:t> </w:t>
      </w:r>
      <w:r w:rsidR="0044676F" w:rsidRPr="00FB5A8F">
        <w:rPr>
          <w:rFonts w:ascii="Calibri" w:hAnsi="Calibri" w:cs="Arial"/>
          <w:sz w:val="22"/>
          <w:szCs w:val="22"/>
          <w:u w:val="single"/>
        </w:rPr>
        <w:t xml:space="preserve">dodávkou </w:t>
      </w:r>
      <w:r w:rsidR="00CC73AF">
        <w:rPr>
          <w:rFonts w:ascii="Calibri" w:hAnsi="Calibri" w:cs="Arial"/>
          <w:sz w:val="22"/>
          <w:szCs w:val="22"/>
          <w:u w:val="single"/>
        </w:rPr>
        <w:t>auto</w:t>
      </w:r>
      <w:r w:rsidR="00740475">
        <w:rPr>
          <w:rFonts w:ascii="Calibri" w:hAnsi="Calibri" w:cs="Arial"/>
          <w:sz w:val="22"/>
          <w:szCs w:val="22"/>
          <w:u w:val="single"/>
        </w:rPr>
        <w:t>b</w:t>
      </w:r>
      <w:r w:rsidR="00CB4F81">
        <w:rPr>
          <w:rFonts w:ascii="Calibri" w:hAnsi="Calibri" w:cs="Arial"/>
          <w:sz w:val="22"/>
          <w:szCs w:val="22"/>
          <w:u w:val="single"/>
        </w:rPr>
        <w:t>usů</w:t>
      </w:r>
      <w:r w:rsidR="00E065C1">
        <w:rPr>
          <w:rFonts w:ascii="Calibri" w:hAnsi="Calibri" w:cs="Arial"/>
          <w:sz w:val="22"/>
          <w:szCs w:val="22"/>
          <w:u w:val="single"/>
        </w:rPr>
        <w:t xml:space="preserve"> </w:t>
      </w:r>
    </w:p>
    <w:p w14:paraId="05E94584" w14:textId="77777777" w:rsidR="0044676F" w:rsidRPr="00FB5A8F" w:rsidRDefault="0044676F" w:rsidP="0044676F">
      <w:pPr>
        <w:tabs>
          <w:tab w:val="left" w:pos="1162"/>
        </w:tabs>
        <w:jc w:val="both"/>
        <w:rPr>
          <w:rFonts w:ascii="Calibri" w:hAnsi="Calibri" w:cs="Arial"/>
          <w:sz w:val="22"/>
          <w:szCs w:val="22"/>
        </w:rPr>
      </w:pPr>
    </w:p>
    <w:p w14:paraId="611C97D1" w14:textId="6DA03F63" w:rsidR="0044676F" w:rsidRPr="003C20E7" w:rsidRDefault="0044676F" w:rsidP="00395898">
      <w:pPr>
        <w:tabs>
          <w:tab w:val="left" w:pos="1162"/>
        </w:tabs>
        <w:jc w:val="both"/>
        <w:rPr>
          <w:rFonts w:ascii="Calibri" w:hAnsi="Calibri" w:cs="Arial"/>
          <w:sz w:val="22"/>
          <w:szCs w:val="22"/>
        </w:rPr>
      </w:pPr>
      <w:r w:rsidRPr="00FB5A8F">
        <w:rPr>
          <w:rFonts w:ascii="Calibri" w:hAnsi="Calibri" w:cs="Arial"/>
          <w:sz w:val="22"/>
          <w:szCs w:val="22"/>
        </w:rPr>
        <w:t>Je</w:t>
      </w:r>
      <w:r w:rsidR="00EB0D6F">
        <w:rPr>
          <w:rFonts w:ascii="Calibri" w:hAnsi="Calibri" w:cs="Arial"/>
          <w:sz w:val="22"/>
          <w:szCs w:val="22"/>
        </w:rPr>
        <w:t>-</w:t>
      </w:r>
      <w:r w:rsidRPr="00FB5A8F">
        <w:rPr>
          <w:rFonts w:ascii="Calibri" w:hAnsi="Calibri" w:cs="Arial"/>
          <w:sz w:val="22"/>
          <w:szCs w:val="22"/>
        </w:rPr>
        <w:t>li prodávající v prodlení s</w:t>
      </w:r>
      <w:r w:rsidR="005E34A5">
        <w:rPr>
          <w:rFonts w:ascii="Calibri" w:hAnsi="Calibri" w:cs="Arial"/>
          <w:sz w:val="22"/>
          <w:szCs w:val="22"/>
        </w:rPr>
        <w:t xml:space="preserve">e splněním </w:t>
      </w:r>
      <w:r w:rsidR="00144062">
        <w:rPr>
          <w:rFonts w:ascii="Calibri" w:hAnsi="Calibri" w:cs="Arial"/>
          <w:sz w:val="22"/>
          <w:szCs w:val="22"/>
        </w:rPr>
        <w:t xml:space="preserve">dodávky </w:t>
      </w:r>
      <w:r w:rsidR="00CC73AF">
        <w:rPr>
          <w:rFonts w:ascii="Calibri" w:hAnsi="Calibri" w:cs="Arial"/>
          <w:sz w:val="22"/>
          <w:szCs w:val="22"/>
        </w:rPr>
        <w:t>auto</w:t>
      </w:r>
      <w:r w:rsidR="00740475">
        <w:rPr>
          <w:rFonts w:ascii="Calibri" w:hAnsi="Calibri" w:cs="Arial"/>
          <w:sz w:val="22"/>
          <w:szCs w:val="22"/>
        </w:rPr>
        <w:t>b</w:t>
      </w:r>
      <w:r w:rsidR="00CB4F81">
        <w:rPr>
          <w:rFonts w:ascii="Calibri" w:hAnsi="Calibri" w:cs="Arial"/>
          <w:sz w:val="22"/>
          <w:szCs w:val="22"/>
        </w:rPr>
        <w:t>usů</w:t>
      </w:r>
      <w:r w:rsidR="00144062" w:rsidRPr="003C20E7">
        <w:rPr>
          <w:rFonts w:ascii="Calibri" w:hAnsi="Calibri" w:cs="Arial"/>
          <w:sz w:val="22"/>
          <w:szCs w:val="22"/>
        </w:rPr>
        <w:t xml:space="preserve"> dle </w:t>
      </w:r>
      <w:r w:rsidR="005E34A5" w:rsidRPr="003C20E7">
        <w:rPr>
          <w:rFonts w:ascii="Calibri" w:hAnsi="Calibri" w:cs="Arial"/>
          <w:sz w:val="22"/>
          <w:szCs w:val="22"/>
        </w:rPr>
        <w:t xml:space="preserve">čl. II. odst. 1 této </w:t>
      </w:r>
      <w:r w:rsidR="00394B6D">
        <w:rPr>
          <w:rFonts w:ascii="Calibri" w:hAnsi="Calibri" w:cs="Arial"/>
          <w:sz w:val="22"/>
          <w:szCs w:val="22"/>
        </w:rPr>
        <w:t>smlouvy</w:t>
      </w:r>
      <w:r w:rsidR="00135C69" w:rsidRPr="003C20E7">
        <w:rPr>
          <w:rFonts w:ascii="Calibri" w:hAnsi="Calibri" w:cs="Arial"/>
          <w:sz w:val="22"/>
          <w:szCs w:val="22"/>
        </w:rPr>
        <w:t>, je kupující</w:t>
      </w:r>
      <w:r w:rsidRPr="003C20E7">
        <w:rPr>
          <w:rFonts w:ascii="Calibri" w:hAnsi="Calibri" w:cs="Arial"/>
          <w:sz w:val="22"/>
          <w:szCs w:val="22"/>
        </w:rPr>
        <w:t xml:space="preserve"> </w:t>
      </w:r>
      <w:r w:rsidR="00B26C53" w:rsidRPr="003C20E7">
        <w:rPr>
          <w:rFonts w:ascii="Calibri" w:hAnsi="Calibri" w:cs="Arial"/>
          <w:sz w:val="22"/>
          <w:szCs w:val="22"/>
        </w:rPr>
        <w:t xml:space="preserve">oprávněn požadovat po prodávajícím </w:t>
      </w:r>
      <w:r w:rsidRPr="003C20E7">
        <w:rPr>
          <w:rFonts w:ascii="Calibri" w:hAnsi="Calibri" w:cs="Arial"/>
          <w:sz w:val="22"/>
          <w:szCs w:val="22"/>
        </w:rPr>
        <w:t xml:space="preserve">smluvní pokutu ve výši </w:t>
      </w:r>
      <w:r w:rsidR="006854DC">
        <w:rPr>
          <w:rFonts w:ascii="Calibri" w:hAnsi="Calibri" w:cs="Arial"/>
          <w:sz w:val="22"/>
          <w:szCs w:val="22"/>
        </w:rPr>
        <w:t>10</w:t>
      </w:r>
      <w:r w:rsidR="00AE14C6" w:rsidRPr="003C20E7">
        <w:rPr>
          <w:rFonts w:ascii="Calibri" w:hAnsi="Calibri" w:cs="Arial"/>
          <w:sz w:val="22"/>
          <w:szCs w:val="22"/>
        </w:rPr>
        <w:t>.</w:t>
      </w:r>
      <w:r w:rsidRPr="003C20E7">
        <w:rPr>
          <w:rFonts w:ascii="Calibri" w:hAnsi="Calibri" w:cs="Arial"/>
          <w:sz w:val="22"/>
          <w:szCs w:val="22"/>
        </w:rPr>
        <w:t>000</w:t>
      </w:r>
      <w:r w:rsidR="00AE14C6" w:rsidRPr="003C20E7">
        <w:rPr>
          <w:rFonts w:ascii="Calibri" w:hAnsi="Calibri" w:cs="Arial"/>
          <w:sz w:val="22"/>
          <w:szCs w:val="22"/>
        </w:rPr>
        <w:t>,-</w:t>
      </w:r>
      <w:r w:rsidRPr="003C20E7">
        <w:rPr>
          <w:rFonts w:ascii="Calibri" w:hAnsi="Calibri" w:cs="Arial"/>
          <w:sz w:val="22"/>
          <w:szCs w:val="22"/>
        </w:rPr>
        <w:t xml:space="preserve"> Kč za každý </w:t>
      </w:r>
      <w:r w:rsidR="00E0532F" w:rsidRPr="003C20E7">
        <w:rPr>
          <w:rFonts w:ascii="Calibri" w:hAnsi="Calibri" w:cs="Arial"/>
          <w:sz w:val="22"/>
          <w:szCs w:val="22"/>
        </w:rPr>
        <w:t xml:space="preserve">započatý </w:t>
      </w:r>
      <w:r w:rsidRPr="003C20E7">
        <w:rPr>
          <w:rFonts w:ascii="Calibri" w:hAnsi="Calibri" w:cs="Arial"/>
          <w:sz w:val="22"/>
          <w:szCs w:val="22"/>
        </w:rPr>
        <w:t>den prodlení</w:t>
      </w:r>
      <w:r w:rsidR="00144062" w:rsidRPr="003C20E7">
        <w:rPr>
          <w:rFonts w:ascii="Calibri" w:hAnsi="Calibri" w:cs="Arial"/>
          <w:sz w:val="22"/>
          <w:szCs w:val="22"/>
        </w:rPr>
        <w:t xml:space="preserve"> </w:t>
      </w:r>
      <w:r w:rsidR="005E34A5" w:rsidRPr="003C20E7">
        <w:rPr>
          <w:rFonts w:ascii="Calibri" w:hAnsi="Calibri" w:cs="Arial"/>
          <w:sz w:val="22"/>
          <w:szCs w:val="22"/>
        </w:rPr>
        <w:t xml:space="preserve">za každý jednotlivý </w:t>
      </w:r>
      <w:r w:rsidR="006854DC">
        <w:rPr>
          <w:rFonts w:ascii="Calibri" w:hAnsi="Calibri" w:cs="Arial"/>
          <w:sz w:val="22"/>
          <w:szCs w:val="22"/>
        </w:rPr>
        <w:t>auto</w:t>
      </w:r>
      <w:r w:rsidR="00740475">
        <w:rPr>
          <w:rFonts w:ascii="Calibri" w:hAnsi="Calibri" w:cs="Arial"/>
          <w:sz w:val="22"/>
          <w:szCs w:val="22"/>
        </w:rPr>
        <w:t>b</w:t>
      </w:r>
      <w:r w:rsidR="00CB4F81">
        <w:rPr>
          <w:rFonts w:ascii="Calibri" w:hAnsi="Calibri" w:cs="Arial"/>
          <w:sz w:val="22"/>
          <w:szCs w:val="22"/>
        </w:rPr>
        <w:t>us</w:t>
      </w:r>
      <w:r w:rsidR="00A27EE2" w:rsidRPr="003C20E7">
        <w:rPr>
          <w:rFonts w:ascii="Calibri" w:hAnsi="Calibri" w:cs="Arial"/>
          <w:sz w:val="22"/>
          <w:szCs w:val="22"/>
        </w:rPr>
        <w:t xml:space="preserve"> dodaný se zpožděním.</w:t>
      </w:r>
    </w:p>
    <w:p w14:paraId="20F915FA" w14:textId="77777777" w:rsidR="00FC22CD" w:rsidRPr="003C20E7" w:rsidRDefault="00FC22CD" w:rsidP="00395898">
      <w:pPr>
        <w:tabs>
          <w:tab w:val="left" w:pos="1162"/>
        </w:tabs>
        <w:jc w:val="both"/>
        <w:rPr>
          <w:rFonts w:ascii="Calibri" w:hAnsi="Calibri" w:cs="Arial"/>
          <w:sz w:val="22"/>
          <w:szCs w:val="22"/>
        </w:rPr>
      </w:pPr>
    </w:p>
    <w:p w14:paraId="0ECCE4A0" w14:textId="1BDF09F6" w:rsidR="00B0642E" w:rsidRPr="003C20E7" w:rsidRDefault="00B0642E" w:rsidP="00395898">
      <w:pPr>
        <w:tabs>
          <w:tab w:val="left" w:pos="1162"/>
        </w:tabs>
        <w:jc w:val="both"/>
        <w:rPr>
          <w:rFonts w:ascii="Calibri" w:hAnsi="Calibri" w:cs="Arial"/>
          <w:sz w:val="22"/>
          <w:szCs w:val="22"/>
        </w:rPr>
      </w:pPr>
      <w:r w:rsidRPr="003C20E7">
        <w:rPr>
          <w:rFonts w:ascii="Calibri" w:hAnsi="Calibri" w:cs="Arial"/>
          <w:sz w:val="22"/>
          <w:szCs w:val="22"/>
        </w:rPr>
        <w:t xml:space="preserve">Je-li prodávající v prodlení se splněním </w:t>
      </w:r>
      <w:r w:rsidR="00A27EE2" w:rsidRPr="003C20E7">
        <w:rPr>
          <w:rFonts w:ascii="Calibri" w:hAnsi="Calibri" w:cs="Arial"/>
          <w:sz w:val="22"/>
          <w:szCs w:val="22"/>
        </w:rPr>
        <w:t>dodávky sad diagnostických zařízení a sad speciálního nářadí dle</w:t>
      </w:r>
      <w:r w:rsidRPr="003C20E7">
        <w:rPr>
          <w:rFonts w:ascii="Calibri" w:hAnsi="Calibri" w:cs="Arial"/>
          <w:sz w:val="22"/>
          <w:szCs w:val="22"/>
        </w:rPr>
        <w:t xml:space="preserve"> čl. I odst. 5.1 anebo 5.2 této </w:t>
      </w:r>
      <w:r w:rsidR="002B6AFD">
        <w:rPr>
          <w:rFonts w:ascii="Calibri" w:hAnsi="Calibri" w:cs="Arial"/>
          <w:sz w:val="22"/>
          <w:szCs w:val="22"/>
        </w:rPr>
        <w:t>smlouvy</w:t>
      </w:r>
      <w:r w:rsidRPr="003C20E7">
        <w:rPr>
          <w:rFonts w:ascii="Calibri" w:hAnsi="Calibri" w:cs="Arial"/>
          <w:sz w:val="22"/>
          <w:szCs w:val="22"/>
        </w:rPr>
        <w:t>, je kupuj</w:t>
      </w:r>
      <w:r w:rsidR="00DC6F82" w:rsidRPr="003C20E7">
        <w:rPr>
          <w:rFonts w:ascii="Calibri" w:hAnsi="Calibri" w:cs="Arial"/>
          <w:sz w:val="22"/>
          <w:szCs w:val="22"/>
        </w:rPr>
        <w:t>í</w:t>
      </w:r>
      <w:r w:rsidRPr="003C20E7">
        <w:rPr>
          <w:rFonts w:ascii="Calibri" w:hAnsi="Calibri" w:cs="Arial"/>
          <w:sz w:val="22"/>
          <w:szCs w:val="22"/>
        </w:rPr>
        <w:t>c</w:t>
      </w:r>
      <w:r w:rsidR="00DC6F82" w:rsidRPr="003C20E7">
        <w:rPr>
          <w:rFonts w:ascii="Calibri" w:hAnsi="Calibri" w:cs="Arial"/>
          <w:sz w:val="22"/>
          <w:szCs w:val="22"/>
        </w:rPr>
        <w:t>í</w:t>
      </w:r>
      <w:r w:rsidRPr="003C20E7">
        <w:rPr>
          <w:rFonts w:ascii="Calibri" w:hAnsi="Calibri" w:cs="Arial"/>
          <w:sz w:val="22"/>
          <w:szCs w:val="22"/>
        </w:rPr>
        <w:t xml:space="preserve"> oprávněn požadovat po prodávajícím smluvní pokutu ve výši </w:t>
      </w:r>
      <w:r w:rsidR="00901C4F" w:rsidRPr="003C20E7">
        <w:rPr>
          <w:rFonts w:ascii="Calibri" w:hAnsi="Calibri" w:cs="Arial"/>
          <w:sz w:val="22"/>
          <w:szCs w:val="22"/>
        </w:rPr>
        <w:t>1</w:t>
      </w:r>
      <w:r w:rsidR="00AE14C6" w:rsidRPr="003C20E7">
        <w:rPr>
          <w:rFonts w:ascii="Calibri" w:hAnsi="Calibri" w:cs="Arial"/>
          <w:sz w:val="22"/>
          <w:szCs w:val="22"/>
        </w:rPr>
        <w:t>.</w:t>
      </w:r>
      <w:r w:rsidR="00901C4F" w:rsidRPr="003C20E7">
        <w:rPr>
          <w:rFonts w:ascii="Calibri" w:hAnsi="Calibri" w:cs="Arial"/>
          <w:sz w:val="22"/>
          <w:szCs w:val="22"/>
        </w:rPr>
        <w:t>000</w:t>
      </w:r>
      <w:r w:rsidR="00AE14C6" w:rsidRPr="003C20E7">
        <w:rPr>
          <w:rFonts w:ascii="Calibri" w:hAnsi="Calibri" w:cs="Arial"/>
          <w:sz w:val="22"/>
          <w:szCs w:val="22"/>
        </w:rPr>
        <w:t>,-</w:t>
      </w:r>
      <w:r w:rsidR="00DC6F82" w:rsidRPr="003C20E7">
        <w:rPr>
          <w:rFonts w:ascii="Calibri" w:hAnsi="Calibri" w:cs="Arial"/>
          <w:sz w:val="22"/>
          <w:szCs w:val="22"/>
        </w:rPr>
        <w:t xml:space="preserve"> </w:t>
      </w:r>
      <w:r w:rsidRPr="003C20E7">
        <w:rPr>
          <w:rFonts w:ascii="Calibri" w:hAnsi="Calibri" w:cs="Arial"/>
          <w:sz w:val="22"/>
          <w:szCs w:val="22"/>
        </w:rPr>
        <w:t xml:space="preserve">Kč za každý započatý den prodlení se splněním uvedené povinnosti za každé jednotlivé zařízení, kterého se splnění této povinnosti týká. </w:t>
      </w:r>
    </w:p>
    <w:p w14:paraId="1966789F" w14:textId="77777777" w:rsidR="004D3A02" w:rsidRPr="00FB5A8F" w:rsidRDefault="004D3A02" w:rsidP="00395898">
      <w:pPr>
        <w:tabs>
          <w:tab w:val="left" w:pos="1162"/>
        </w:tabs>
        <w:jc w:val="both"/>
        <w:rPr>
          <w:rFonts w:ascii="Calibri" w:hAnsi="Calibri" w:cs="Arial"/>
          <w:sz w:val="22"/>
          <w:szCs w:val="22"/>
        </w:rPr>
      </w:pPr>
    </w:p>
    <w:p w14:paraId="0B2E3678" w14:textId="360EB1B4" w:rsidR="0044676F" w:rsidRPr="00FB5A8F" w:rsidRDefault="0044676F" w:rsidP="00395898">
      <w:pPr>
        <w:ind w:left="28"/>
        <w:jc w:val="both"/>
        <w:rPr>
          <w:rFonts w:ascii="Calibri" w:hAnsi="Calibri" w:cs="Arial"/>
          <w:bCs/>
          <w:sz w:val="22"/>
          <w:szCs w:val="22"/>
        </w:rPr>
      </w:pPr>
      <w:r w:rsidRPr="00FB5A8F">
        <w:rPr>
          <w:rFonts w:ascii="Calibri" w:hAnsi="Calibri" w:cs="Arial"/>
          <w:bCs/>
          <w:sz w:val="22"/>
          <w:szCs w:val="22"/>
        </w:rPr>
        <w:t xml:space="preserve">Nárok na zaplacení smluvní pokuty kupujícímu nevznikne tehdy, jestliže k porušení povinnosti došlo v důsledku případu vyšší moci ve smyslu definovaném v čl. </w:t>
      </w:r>
      <w:r w:rsidRPr="00B9043A">
        <w:rPr>
          <w:rFonts w:ascii="Calibri" w:hAnsi="Calibri" w:cs="Arial"/>
          <w:bCs/>
          <w:sz w:val="22"/>
          <w:szCs w:val="22"/>
        </w:rPr>
        <w:t>V</w:t>
      </w:r>
      <w:r w:rsidR="00B9043A">
        <w:rPr>
          <w:rFonts w:ascii="Calibri" w:hAnsi="Calibri" w:cs="Arial"/>
          <w:bCs/>
          <w:sz w:val="22"/>
          <w:szCs w:val="22"/>
        </w:rPr>
        <w:t>I</w:t>
      </w:r>
      <w:r w:rsidRPr="00B9043A">
        <w:rPr>
          <w:rFonts w:ascii="Calibri" w:hAnsi="Calibri" w:cs="Arial"/>
          <w:bCs/>
          <w:sz w:val="22"/>
          <w:szCs w:val="22"/>
        </w:rPr>
        <w:t>I</w:t>
      </w:r>
      <w:r w:rsidR="00A04266">
        <w:rPr>
          <w:rFonts w:ascii="Calibri" w:hAnsi="Calibri" w:cs="Arial"/>
          <w:bCs/>
          <w:sz w:val="22"/>
          <w:szCs w:val="22"/>
        </w:rPr>
        <w:t>I</w:t>
      </w:r>
      <w:r w:rsidRPr="00B9043A">
        <w:rPr>
          <w:rFonts w:ascii="Calibri" w:hAnsi="Calibri" w:cs="Arial"/>
          <w:bCs/>
          <w:sz w:val="22"/>
          <w:szCs w:val="22"/>
        </w:rPr>
        <w:t>.</w:t>
      </w:r>
      <w:r w:rsidR="009C287F">
        <w:rPr>
          <w:rFonts w:ascii="Calibri" w:hAnsi="Calibri" w:cs="Arial"/>
          <w:bCs/>
          <w:sz w:val="22"/>
          <w:szCs w:val="22"/>
        </w:rPr>
        <w:t xml:space="preserve"> odst. </w:t>
      </w:r>
      <w:r w:rsidR="00B9043A">
        <w:rPr>
          <w:rFonts w:ascii="Calibri" w:hAnsi="Calibri" w:cs="Arial"/>
          <w:bCs/>
          <w:sz w:val="22"/>
          <w:szCs w:val="22"/>
        </w:rPr>
        <w:t>3</w:t>
      </w:r>
      <w:r w:rsidRPr="00B9043A">
        <w:rPr>
          <w:rFonts w:ascii="Calibri" w:hAnsi="Calibri" w:cs="Arial"/>
          <w:bCs/>
          <w:sz w:val="22"/>
          <w:szCs w:val="22"/>
        </w:rPr>
        <w:t xml:space="preserve"> této </w:t>
      </w:r>
      <w:r w:rsidR="002B6AFD">
        <w:rPr>
          <w:rFonts w:ascii="Calibri" w:hAnsi="Calibri" w:cs="Arial"/>
          <w:bCs/>
          <w:sz w:val="22"/>
          <w:szCs w:val="22"/>
        </w:rPr>
        <w:t>smlouvy</w:t>
      </w:r>
      <w:r w:rsidRPr="00FB5A8F">
        <w:rPr>
          <w:rFonts w:ascii="Calibri" w:hAnsi="Calibri" w:cs="Arial"/>
          <w:bCs/>
          <w:sz w:val="22"/>
          <w:szCs w:val="22"/>
        </w:rPr>
        <w:t>.</w:t>
      </w:r>
    </w:p>
    <w:p w14:paraId="06EC50BF" w14:textId="77777777" w:rsidR="0044676F" w:rsidRPr="00FB5A8F" w:rsidRDefault="0044676F" w:rsidP="00395898">
      <w:pPr>
        <w:ind w:left="28"/>
        <w:jc w:val="both"/>
        <w:rPr>
          <w:rFonts w:ascii="Calibri" w:hAnsi="Calibri" w:cs="Arial"/>
          <w:bCs/>
          <w:sz w:val="22"/>
          <w:szCs w:val="22"/>
        </w:rPr>
      </w:pPr>
      <w:r w:rsidRPr="00FB5A8F">
        <w:rPr>
          <w:rFonts w:ascii="Calibri" w:hAnsi="Calibri" w:cs="Arial"/>
          <w:bCs/>
          <w:sz w:val="22"/>
          <w:szCs w:val="22"/>
        </w:rPr>
        <w:t xml:space="preserve">Uplatněním nároku na zaplacení smluvní pokuty ani jejím skutečným uhrazením nezanikne povinnost prodávajícího splnit povinnost, jejíž plnění bylo zajištěno smluvní </w:t>
      </w:r>
      <w:r w:rsidR="00B26C53" w:rsidRPr="00FB5A8F">
        <w:rPr>
          <w:rFonts w:ascii="Calibri" w:hAnsi="Calibri" w:cs="Arial"/>
          <w:bCs/>
          <w:sz w:val="22"/>
          <w:szCs w:val="22"/>
        </w:rPr>
        <w:t>pokutou, a </w:t>
      </w:r>
      <w:r w:rsidRPr="00FB5A8F">
        <w:rPr>
          <w:rFonts w:ascii="Calibri" w:hAnsi="Calibri" w:cs="Arial"/>
          <w:bCs/>
          <w:sz w:val="22"/>
          <w:szCs w:val="22"/>
        </w:rPr>
        <w:t>prodávající tak bude i nadále povinen ke splnění takovéto povinnosti.</w:t>
      </w:r>
      <w:r w:rsidR="00395898">
        <w:rPr>
          <w:rFonts w:ascii="Calibri" w:hAnsi="Calibri" w:cs="Arial"/>
          <w:bCs/>
          <w:sz w:val="22"/>
          <w:szCs w:val="22"/>
        </w:rPr>
        <w:t xml:space="preserve"> </w:t>
      </w:r>
      <w:r w:rsidRPr="00FB5A8F">
        <w:rPr>
          <w:rFonts w:ascii="Calibri" w:hAnsi="Calibri" w:cs="Arial"/>
          <w:bCs/>
          <w:sz w:val="22"/>
          <w:szCs w:val="22"/>
        </w:rPr>
        <w:t>Uplatněním nároku na zaplacení smluvní pokuty ani jejím skutečným uhrazením nezanikne právo kupujícího na náhradu škody vzniklé kupujícímu v důsledku porušení povinnosti prodávajícím</w:t>
      </w:r>
      <w:r w:rsidR="00CA001D">
        <w:rPr>
          <w:rFonts w:ascii="Calibri" w:hAnsi="Calibri" w:cs="Arial"/>
          <w:bCs/>
          <w:sz w:val="22"/>
          <w:szCs w:val="22"/>
        </w:rPr>
        <w:t>.</w:t>
      </w:r>
    </w:p>
    <w:p w14:paraId="32E256E0" w14:textId="77777777" w:rsidR="0034186F" w:rsidRPr="00FB5A8F" w:rsidRDefault="0034186F" w:rsidP="0044676F">
      <w:pPr>
        <w:jc w:val="both"/>
        <w:rPr>
          <w:rFonts w:ascii="Calibri" w:hAnsi="Calibri" w:cs="Arial"/>
          <w:sz w:val="22"/>
          <w:szCs w:val="22"/>
        </w:rPr>
      </w:pPr>
    </w:p>
    <w:p w14:paraId="302B9EA7" w14:textId="77777777" w:rsidR="0044676F" w:rsidRPr="00FB5A8F" w:rsidRDefault="0044676F" w:rsidP="0044676F">
      <w:pPr>
        <w:jc w:val="both"/>
        <w:outlineLvl w:val="0"/>
        <w:rPr>
          <w:rFonts w:ascii="Calibri" w:hAnsi="Calibri" w:cs="Arial"/>
          <w:b/>
          <w:sz w:val="22"/>
          <w:szCs w:val="22"/>
          <w:u w:val="single"/>
        </w:rPr>
      </w:pPr>
      <w:r w:rsidRPr="00FB5A8F">
        <w:rPr>
          <w:rFonts w:ascii="Calibri" w:hAnsi="Calibri" w:cs="Arial"/>
          <w:b/>
          <w:sz w:val="22"/>
          <w:szCs w:val="22"/>
          <w:u w:val="single"/>
        </w:rPr>
        <w:t>III. Platební podmínky</w:t>
      </w:r>
    </w:p>
    <w:p w14:paraId="147226E4" w14:textId="77777777" w:rsidR="0044676F" w:rsidRPr="00FB5A8F" w:rsidRDefault="0044676F" w:rsidP="0044676F">
      <w:pPr>
        <w:jc w:val="both"/>
        <w:outlineLvl w:val="0"/>
        <w:rPr>
          <w:rFonts w:ascii="Calibri" w:hAnsi="Calibri" w:cs="Arial"/>
          <w:sz w:val="22"/>
          <w:szCs w:val="22"/>
        </w:rPr>
      </w:pPr>
    </w:p>
    <w:p w14:paraId="7A4AB178" w14:textId="77777777" w:rsidR="0044676F" w:rsidRPr="00FB5A8F" w:rsidRDefault="0044676F" w:rsidP="0044676F">
      <w:pPr>
        <w:jc w:val="both"/>
        <w:outlineLvl w:val="0"/>
        <w:rPr>
          <w:rFonts w:ascii="Calibri" w:hAnsi="Calibri" w:cs="Arial"/>
          <w:sz w:val="22"/>
          <w:szCs w:val="22"/>
        </w:rPr>
      </w:pPr>
      <w:r w:rsidRPr="00FB5A8F">
        <w:rPr>
          <w:rFonts w:ascii="Calibri" w:hAnsi="Calibri" w:cs="Arial"/>
          <w:sz w:val="22"/>
          <w:szCs w:val="22"/>
          <w:u w:val="single"/>
        </w:rPr>
        <w:t>1. Forma plateb</w:t>
      </w:r>
    </w:p>
    <w:p w14:paraId="1E875516" w14:textId="52EAA07B" w:rsidR="0044676F" w:rsidRPr="00FB5A8F" w:rsidRDefault="0044676F" w:rsidP="0044676F">
      <w:pPr>
        <w:jc w:val="both"/>
        <w:rPr>
          <w:rFonts w:ascii="Calibri" w:hAnsi="Calibri" w:cs="Arial"/>
          <w:sz w:val="22"/>
          <w:szCs w:val="22"/>
        </w:rPr>
      </w:pPr>
      <w:r w:rsidRPr="00FB5A8F">
        <w:rPr>
          <w:rFonts w:ascii="Calibri" w:hAnsi="Calibri" w:cs="Arial"/>
          <w:sz w:val="22"/>
          <w:szCs w:val="22"/>
        </w:rPr>
        <w:t>Veškeré platby ve prospěch prodávajícího se uskuteční na bankovní účet prodávajícího</w:t>
      </w:r>
      <w:r w:rsidR="003B2520">
        <w:rPr>
          <w:rFonts w:ascii="Calibri" w:hAnsi="Calibri" w:cs="Arial"/>
          <w:sz w:val="22"/>
          <w:szCs w:val="22"/>
        </w:rPr>
        <w:t>.</w:t>
      </w:r>
      <w:r w:rsidRPr="00FB5A8F">
        <w:rPr>
          <w:rFonts w:ascii="Calibri" w:hAnsi="Calibri" w:cs="Arial"/>
          <w:sz w:val="22"/>
          <w:szCs w:val="22"/>
        </w:rPr>
        <w:t xml:space="preserve"> Případné platby ve prospěch kupujícího se uskuteční na bankovní účet kupujícího, </w:t>
      </w:r>
      <w:r w:rsidR="000B00BC" w:rsidRPr="000B00BC">
        <w:rPr>
          <w:rFonts w:ascii="Calibri" w:hAnsi="Calibri" w:cs="Arial"/>
          <w:sz w:val="22"/>
          <w:szCs w:val="22"/>
        </w:rPr>
        <w:t>který je uvedený na faktuře (daňovém dokladu).</w:t>
      </w:r>
    </w:p>
    <w:p w14:paraId="3AFED2BB" w14:textId="77777777" w:rsidR="00CB4F81" w:rsidRDefault="00CB4F81" w:rsidP="0044676F">
      <w:pPr>
        <w:jc w:val="both"/>
        <w:rPr>
          <w:rFonts w:ascii="Calibri" w:hAnsi="Calibri" w:cs="Arial"/>
          <w:sz w:val="22"/>
          <w:szCs w:val="22"/>
        </w:rPr>
      </w:pPr>
    </w:p>
    <w:p w14:paraId="28DBDDE4" w14:textId="77777777" w:rsidR="0044676F" w:rsidRPr="00FB5A8F" w:rsidRDefault="00CA34DB" w:rsidP="0044676F">
      <w:pPr>
        <w:jc w:val="both"/>
        <w:outlineLvl w:val="0"/>
        <w:rPr>
          <w:rFonts w:ascii="Calibri" w:hAnsi="Calibri" w:cs="Arial"/>
          <w:sz w:val="22"/>
          <w:szCs w:val="22"/>
          <w:u w:val="single"/>
        </w:rPr>
      </w:pPr>
      <w:r w:rsidRPr="00FB5A8F">
        <w:rPr>
          <w:rFonts w:ascii="Calibri" w:hAnsi="Calibri" w:cs="Arial"/>
          <w:sz w:val="22"/>
          <w:szCs w:val="22"/>
          <w:u w:val="single"/>
        </w:rPr>
        <w:t>2</w:t>
      </w:r>
      <w:r w:rsidR="00EC2935" w:rsidRPr="00FB5A8F">
        <w:rPr>
          <w:rFonts w:ascii="Calibri" w:hAnsi="Calibri" w:cs="Arial"/>
          <w:sz w:val="22"/>
          <w:szCs w:val="22"/>
          <w:u w:val="single"/>
        </w:rPr>
        <w:t xml:space="preserve">. </w:t>
      </w:r>
      <w:r w:rsidR="003A4D78" w:rsidRPr="00FB5A8F">
        <w:rPr>
          <w:rFonts w:ascii="Calibri" w:hAnsi="Calibri" w:cs="Arial"/>
          <w:sz w:val="22"/>
          <w:szCs w:val="22"/>
          <w:u w:val="single"/>
        </w:rPr>
        <w:t>Ú</w:t>
      </w:r>
      <w:r w:rsidR="00307DB0" w:rsidRPr="00FB5A8F">
        <w:rPr>
          <w:rFonts w:ascii="Calibri" w:hAnsi="Calibri" w:cs="Arial"/>
          <w:sz w:val="22"/>
          <w:szCs w:val="22"/>
          <w:u w:val="single"/>
        </w:rPr>
        <w:t xml:space="preserve">hrada </w:t>
      </w:r>
      <w:r w:rsidR="0044676F" w:rsidRPr="00FB5A8F">
        <w:rPr>
          <w:rFonts w:ascii="Calibri" w:hAnsi="Calibri" w:cs="Arial"/>
          <w:sz w:val="22"/>
          <w:szCs w:val="22"/>
          <w:u w:val="single"/>
        </w:rPr>
        <w:t>kupní ceny</w:t>
      </w:r>
    </w:p>
    <w:p w14:paraId="15DC4068" w14:textId="548EC53B" w:rsidR="0044676F" w:rsidRPr="00FB5A8F" w:rsidRDefault="0044676F" w:rsidP="0044676F">
      <w:pPr>
        <w:jc w:val="both"/>
        <w:rPr>
          <w:rFonts w:ascii="Calibri" w:hAnsi="Calibri" w:cs="Arial"/>
          <w:sz w:val="22"/>
          <w:szCs w:val="22"/>
        </w:rPr>
      </w:pPr>
      <w:r w:rsidRPr="00FB5A8F">
        <w:rPr>
          <w:rFonts w:ascii="Calibri" w:hAnsi="Calibri" w:cs="Arial"/>
          <w:sz w:val="22"/>
          <w:szCs w:val="22"/>
        </w:rPr>
        <w:t>Kupující se zavazuje zaplatit kupní cenu za zboží</w:t>
      </w:r>
      <w:r w:rsidR="00DF3E7F" w:rsidRPr="00FB5A8F">
        <w:rPr>
          <w:rFonts w:ascii="Calibri" w:hAnsi="Calibri" w:cs="Arial"/>
          <w:sz w:val="22"/>
          <w:szCs w:val="22"/>
        </w:rPr>
        <w:t xml:space="preserve"> </w:t>
      </w:r>
      <w:r w:rsidRPr="00FB5A8F">
        <w:rPr>
          <w:rFonts w:ascii="Calibri" w:hAnsi="Calibri" w:cs="Arial"/>
          <w:sz w:val="22"/>
          <w:szCs w:val="22"/>
        </w:rPr>
        <w:t>na základě faktur (daňov</w:t>
      </w:r>
      <w:r w:rsidR="00DA00F4">
        <w:rPr>
          <w:rFonts w:ascii="Calibri" w:hAnsi="Calibri" w:cs="Arial"/>
          <w:sz w:val="22"/>
          <w:szCs w:val="22"/>
        </w:rPr>
        <w:t>ých</w:t>
      </w:r>
      <w:r w:rsidRPr="00FB5A8F">
        <w:rPr>
          <w:rFonts w:ascii="Calibri" w:hAnsi="Calibri" w:cs="Arial"/>
          <w:sz w:val="22"/>
          <w:szCs w:val="22"/>
        </w:rPr>
        <w:t xml:space="preserve"> doklad</w:t>
      </w:r>
      <w:r w:rsidR="00DA00F4">
        <w:rPr>
          <w:rFonts w:ascii="Calibri" w:hAnsi="Calibri" w:cs="Arial"/>
          <w:sz w:val="22"/>
          <w:szCs w:val="22"/>
        </w:rPr>
        <w:t>ů</w:t>
      </w:r>
      <w:r w:rsidRPr="00FB5A8F">
        <w:rPr>
          <w:rFonts w:ascii="Calibri" w:hAnsi="Calibri" w:cs="Arial"/>
          <w:sz w:val="22"/>
          <w:szCs w:val="22"/>
        </w:rPr>
        <w:t>), kter</w:t>
      </w:r>
      <w:r w:rsidR="00DA00F4">
        <w:rPr>
          <w:rFonts w:ascii="Calibri" w:hAnsi="Calibri" w:cs="Arial"/>
          <w:sz w:val="22"/>
          <w:szCs w:val="22"/>
        </w:rPr>
        <w:t>é</w:t>
      </w:r>
      <w:r w:rsidRPr="00FB5A8F">
        <w:rPr>
          <w:rFonts w:ascii="Calibri" w:hAnsi="Calibri" w:cs="Arial"/>
          <w:sz w:val="22"/>
          <w:szCs w:val="22"/>
        </w:rPr>
        <w:t xml:space="preserve"> je </w:t>
      </w:r>
      <w:r w:rsidR="00E746B7">
        <w:rPr>
          <w:rFonts w:ascii="Calibri" w:hAnsi="Calibri" w:cs="Arial"/>
          <w:sz w:val="22"/>
          <w:szCs w:val="22"/>
        </w:rPr>
        <w:t>prodávající</w:t>
      </w:r>
      <w:r w:rsidR="00E746B7" w:rsidRPr="00FB5A8F">
        <w:rPr>
          <w:rFonts w:ascii="Calibri" w:hAnsi="Calibri" w:cs="Arial"/>
          <w:sz w:val="22"/>
          <w:szCs w:val="22"/>
        </w:rPr>
        <w:t xml:space="preserve"> </w:t>
      </w:r>
      <w:r w:rsidRPr="00FB5A8F">
        <w:rPr>
          <w:rFonts w:ascii="Calibri" w:hAnsi="Calibri" w:cs="Arial"/>
          <w:sz w:val="22"/>
          <w:szCs w:val="22"/>
        </w:rPr>
        <w:t xml:space="preserve">oprávněn vystavit </w:t>
      </w:r>
      <w:r w:rsidR="0013232E">
        <w:rPr>
          <w:rFonts w:ascii="Calibri" w:hAnsi="Calibri" w:cs="Arial"/>
          <w:sz w:val="22"/>
          <w:szCs w:val="22"/>
        </w:rPr>
        <w:t>k datu</w:t>
      </w:r>
      <w:r w:rsidR="00307DB0" w:rsidRPr="00FB5A8F">
        <w:rPr>
          <w:rFonts w:ascii="Calibri" w:hAnsi="Calibri" w:cs="Arial"/>
          <w:sz w:val="22"/>
          <w:szCs w:val="22"/>
        </w:rPr>
        <w:t xml:space="preserve"> </w:t>
      </w:r>
      <w:r w:rsidRPr="00FB5A8F">
        <w:rPr>
          <w:rFonts w:ascii="Calibri" w:hAnsi="Calibri" w:cs="Arial"/>
          <w:sz w:val="22"/>
          <w:szCs w:val="22"/>
        </w:rPr>
        <w:t>předání</w:t>
      </w:r>
      <w:r w:rsidR="0013232E">
        <w:rPr>
          <w:rFonts w:ascii="Calibri" w:hAnsi="Calibri" w:cs="Arial"/>
          <w:sz w:val="22"/>
          <w:szCs w:val="22"/>
        </w:rPr>
        <w:t xml:space="preserve"> a</w:t>
      </w:r>
      <w:r w:rsidR="0009019E">
        <w:rPr>
          <w:rFonts w:ascii="Calibri" w:hAnsi="Calibri" w:cs="Arial"/>
          <w:sz w:val="22"/>
          <w:szCs w:val="22"/>
        </w:rPr>
        <w:t xml:space="preserve"> </w:t>
      </w:r>
      <w:r w:rsidR="0013232E">
        <w:rPr>
          <w:rFonts w:ascii="Calibri" w:hAnsi="Calibri" w:cs="Arial"/>
          <w:sz w:val="22"/>
          <w:szCs w:val="22"/>
        </w:rPr>
        <w:t>převzetí</w:t>
      </w:r>
      <w:r w:rsidRPr="00FB5A8F">
        <w:rPr>
          <w:rFonts w:ascii="Calibri" w:hAnsi="Calibri" w:cs="Arial"/>
          <w:sz w:val="22"/>
          <w:szCs w:val="22"/>
        </w:rPr>
        <w:t xml:space="preserve"> vozidla včetně </w:t>
      </w:r>
      <w:r w:rsidR="00910782">
        <w:rPr>
          <w:rFonts w:ascii="Calibri" w:hAnsi="Calibri" w:cs="Arial"/>
          <w:sz w:val="22"/>
          <w:szCs w:val="22"/>
        </w:rPr>
        <w:t>průvodních dokladů</w:t>
      </w:r>
      <w:r w:rsidRPr="00FB5A8F">
        <w:rPr>
          <w:rFonts w:ascii="Calibri" w:hAnsi="Calibri" w:cs="Arial"/>
          <w:sz w:val="22"/>
          <w:szCs w:val="22"/>
        </w:rPr>
        <w:t xml:space="preserve"> dle čl. I.</w:t>
      </w:r>
      <w:r w:rsidR="009C287F">
        <w:rPr>
          <w:rFonts w:ascii="Calibri" w:hAnsi="Calibri" w:cs="Arial"/>
          <w:sz w:val="22"/>
          <w:szCs w:val="22"/>
        </w:rPr>
        <w:t xml:space="preserve"> odst. </w:t>
      </w:r>
      <w:r w:rsidRPr="00FB5A8F">
        <w:rPr>
          <w:rFonts w:ascii="Calibri" w:hAnsi="Calibri" w:cs="Arial"/>
          <w:sz w:val="22"/>
          <w:szCs w:val="22"/>
        </w:rPr>
        <w:t xml:space="preserve">4 této </w:t>
      </w:r>
      <w:r w:rsidR="0007734B">
        <w:rPr>
          <w:rFonts w:ascii="Calibri" w:hAnsi="Calibri" w:cs="Arial"/>
          <w:sz w:val="22"/>
          <w:szCs w:val="22"/>
        </w:rPr>
        <w:t>smlouvy</w:t>
      </w:r>
      <w:r w:rsidR="00FA6EBB">
        <w:rPr>
          <w:rFonts w:ascii="Calibri" w:hAnsi="Calibri" w:cs="Arial"/>
          <w:sz w:val="22"/>
          <w:szCs w:val="22"/>
        </w:rPr>
        <w:t>.</w:t>
      </w:r>
    </w:p>
    <w:p w14:paraId="3D9FA1AF" w14:textId="50A2DC8E" w:rsidR="0044676F" w:rsidRPr="002B3E5B" w:rsidRDefault="0070750E" w:rsidP="0009767B">
      <w:pPr>
        <w:spacing w:before="60"/>
        <w:jc w:val="both"/>
        <w:rPr>
          <w:rFonts w:ascii="Calibri" w:hAnsi="Calibri" w:cs="Arial"/>
          <w:sz w:val="22"/>
          <w:szCs w:val="22"/>
        </w:rPr>
      </w:pPr>
      <w:r w:rsidRPr="00FB5A8F">
        <w:rPr>
          <w:rFonts w:ascii="Calibri" w:hAnsi="Calibri" w:cs="Arial"/>
          <w:sz w:val="22"/>
          <w:szCs w:val="22"/>
        </w:rPr>
        <w:t xml:space="preserve">Splatnost faktur činí 30 dnů od jejich </w:t>
      </w:r>
      <w:r w:rsidR="0009019E" w:rsidRPr="002B3E5B">
        <w:rPr>
          <w:rFonts w:ascii="Calibri" w:hAnsi="Calibri" w:cs="Arial"/>
          <w:sz w:val="22"/>
          <w:szCs w:val="22"/>
        </w:rPr>
        <w:t>doručení</w:t>
      </w:r>
      <w:r w:rsidR="00E746B7" w:rsidRPr="002B3E5B">
        <w:rPr>
          <w:rFonts w:ascii="Calibri" w:hAnsi="Calibri" w:cs="Arial"/>
          <w:sz w:val="22"/>
          <w:szCs w:val="22"/>
        </w:rPr>
        <w:t xml:space="preserve"> kupujícímu</w:t>
      </w:r>
      <w:r w:rsidR="0009767B" w:rsidRPr="002B3E5B">
        <w:rPr>
          <w:rFonts w:ascii="Calibri" w:hAnsi="Calibri" w:cs="Arial"/>
          <w:sz w:val="22"/>
          <w:szCs w:val="22"/>
        </w:rPr>
        <w:t>.</w:t>
      </w:r>
      <w:r w:rsidRPr="002B3E5B">
        <w:rPr>
          <w:rFonts w:ascii="Calibri" w:hAnsi="Calibri" w:cs="Arial"/>
          <w:sz w:val="22"/>
          <w:szCs w:val="22"/>
        </w:rPr>
        <w:t xml:space="preserve"> </w:t>
      </w:r>
      <w:r w:rsidRPr="002B3E5B">
        <w:rPr>
          <w:rFonts w:ascii="Calibri" w:hAnsi="Calibri" w:cs="Arial"/>
          <w:bCs/>
          <w:sz w:val="22"/>
          <w:szCs w:val="22"/>
        </w:rPr>
        <w:t xml:space="preserve">Faktura vystavená </w:t>
      </w:r>
      <w:r w:rsidR="00120970" w:rsidRPr="002B3E5B">
        <w:rPr>
          <w:rFonts w:ascii="Calibri" w:hAnsi="Calibri" w:cs="Arial"/>
          <w:bCs/>
          <w:sz w:val="22"/>
          <w:szCs w:val="22"/>
        </w:rPr>
        <w:t>prodávajícím</w:t>
      </w:r>
      <w:r w:rsidRPr="002B3E5B">
        <w:rPr>
          <w:rFonts w:ascii="Calibri" w:hAnsi="Calibri" w:cs="Arial"/>
          <w:bCs/>
          <w:sz w:val="22"/>
          <w:szCs w:val="22"/>
        </w:rPr>
        <w:t xml:space="preserve"> musí obsahovat veškeré náležitosti stanovené zákonem č. 235/2004 Sb., o dani z přidané hodnoty, ve znění pozdějších předpisů</w:t>
      </w:r>
      <w:r w:rsidR="003B2520" w:rsidRPr="002B3E5B">
        <w:rPr>
          <w:rFonts w:ascii="Calibri" w:hAnsi="Calibri" w:cs="Arial"/>
          <w:bCs/>
          <w:sz w:val="22"/>
          <w:szCs w:val="22"/>
        </w:rPr>
        <w:t xml:space="preserve">, </w:t>
      </w:r>
      <w:r w:rsidRPr="002B3E5B">
        <w:rPr>
          <w:rFonts w:ascii="Calibri" w:hAnsi="Calibri" w:cs="Arial"/>
          <w:bCs/>
          <w:sz w:val="22"/>
          <w:szCs w:val="22"/>
        </w:rPr>
        <w:t xml:space="preserve">dále číslo </w:t>
      </w:r>
      <w:r w:rsidR="0007734B">
        <w:rPr>
          <w:rFonts w:ascii="Calibri" w:hAnsi="Calibri" w:cs="Arial"/>
          <w:bCs/>
          <w:sz w:val="22"/>
          <w:szCs w:val="22"/>
        </w:rPr>
        <w:t>smlouvy kupujícího</w:t>
      </w:r>
      <w:r w:rsidR="003B2520" w:rsidRPr="002B3E5B">
        <w:rPr>
          <w:rFonts w:ascii="Calibri" w:hAnsi="Calibri" w:cs="Arial"/>
          <w:bCs/>
          <w:sz w:val="22"/>
          <w:szCs w:val="22"/>
        </w:rPr>
        <w:t xml:space="preserve"> a bankovní účet, na který bude provedena bezhotovostní úhrada.</w:t>
      </w:r>
      <w:r w:rsidRPr="002B3E5B">
        <w:rPr>
          <w:rFonts w:ascii="Calibri" w:hAnsi="Calibri" w:cs="Arial"/>
          <w:bCs/>
          <w:sz w:val="22"/>
          <w:szCs w:val="22"/>
        </w:rPr>
        <w:t xml:space="preserve"> V případě, že faktura doručená kupujícímu nebude obsahovat některou z předepsaných náležitostí, je kupující oprávněn vrátit takovouto fakturu prodávajícímu.  Lhůta splatnosti v takovémto případě neběží a počíná běžet až od vystavení opravené či doplněné faktury. </w:t>
      </w:r>
      <w:r w:rsidR="0044676F" w:rsidRPr="002B3E5B">
        <w:rPr>
          <w:rFonts w:ascii="Calibri" w:hAnsi="Calibri" w:cs="Arial"/>
          <w:sz w:val="22"/>
          <w:szCs w:val="22"/>
        </w:rPr>
        <w:t xml:space="preserve">Jakákoli platba se považuje za uskutečněnou dnem, kdy byla </w:t>
      </w:r>
      <w:r w:rsidR="00C34513" w:rsidRPr="002B3E5B">
        <w:rPr>
          <w:rFonts w:ascii="Calibri" w:hAnsi="Calibri" w:cs="Arial"/>
          <w:sz w:val="22"/>
          <w:szCs w:val="22"/>
        </w:rPr>
        <w:t>odepsána z účtu</w:t>
      </w:r>
      <w:r w:rsidR="0044676F" w:rsidRPr="002B3E5B">
        <w:rPr>
          <w:rFonts w:ascii="Calibri" w:hAnsi="Calibri" w:cs="Arial"/>
          <w:sz w:val="22"/>
          <w:szCs w:val="22"/>
        </w:rPr>
        <w:t xml:space="preserve"> kupujícího. Tímto dnem je splněna povinnost kupujícího zaplatit.</w:t>
      </w:r>
    </w:p>
    <w:p w14:paraId="300A907D" w14:textId="77777777" w:rsidR="0044676F" w:rsidRPr="002B3E5B" w:rsidRDefault="0044676F" w:rsidP="0044676F">
      <w:pPr>
        <w:jc w:val="both"/>
        <w:rPr>
          <w:rFonts w:ascii="Calibri" w:hAnsi="Calibri" w:cs="Arial"/>
          <w:sz w:val="22"/>
          <w:szCs w:val="22"/>
        </w:rPr>
      </w:pPr>
    </w:p>
    <w:p w14:paraId="2055E40D" w14:textId="77777777" w:rsidR="0044676F" w:rsidRPr="002B3E5B" w:rsidRDefault="0009767B" w:rsidP="0044676F">
      <w:pPr>
        <w:jc w:val="both"/>
        <w:outlineLvl w:val="0"/>
        <w:rPr>
          <w:rFonts w:ascii="Calibri" w:hAnsi="Calibri" w:cs="Arial"/>
          <w:sz w:val="22"/>
          <w:szCs w:val="22"/>
        </w:rPr>
      </w:pPr>
      <w:r w:rsidRPr="002B3E5B">
        <w:rPr>
          <w:rFonts w:ascii="Calibri" w:hAnsi="Calibri" w:cs="Arial"/>
          <w:sz w:val="22"/>
          <w:szCs w:val="22"/>
          <w:u w:val="single"/>
        </w:rPr>
        <w:t>3</w:t>
      </w:r>
      <w:r w:rsidR="0044676F" w:rsidRPr="002B3E5B">
        <w:rPr>
          <w:rFonts w:ascii="Calibri" w:hAnsi="Calibri" w:cs="Arial"/>
          <w:sz w:val="22"/>
          <w:szCs w:val="22"/>
          <w:u w:val="single"/>
        </w:rPr>
        <w:t>. Smluvní sankce při prodlení s placením</w:t>
      </w:r>
    </w:p>
    <w:p w14:paraId="1A1A9BFE" w14:textId="77777777" w:rsidR="0044676F" w:rsidRPr="002B3E5B" w:rsidRDefault="0044676F" w:rsidP="0044676F">
      <w:pPr>
        <w:jc w:val="both"/>
        <w:rPr>
          <w:rFonts w:ascii="Calibri" w:hAnsi="Calibri" w:cs="Arial"/>
          <w:sz w:val="22"/>
          <w:szCs w:val="22"/>
        </w:rPr>
      </w:pPr>
      <w:r w:rsidRPr="002B3E5B">
        <w:rPr>
          <w:rFonts w:ascii="Calibri" w:hAnsi="Calibri" w:cs="Arial"/>
          <w:sz w:val="22"/>
          <w:szCs w:val="22"/>
        </w:rPr>
        <w:t xml:space="preserve">Je-li kupující v prodlení s placením kupní ceny, je </w:t>
      </w:r>
      <w:r w:rsidR="00C73BC3" w:rsidRPr="002B3E5B">
        <w:rPr>
          <w:rFonts w:ascii="Calibri" w:hAnsi="Calibri" w:cs="Arial"/>
          <w:sz w:val="22"/>
          <w:szCs w:val="22"/>
        </w:rPr>
        <w:t>prodávající oprávněn</w:t>
      </w:r>
      <w:r w:rsidRPr="002B3E5B">
        <w:rPr>
          <w:rFonts w:ascii="Calibri" w:hAnsi="Calibri" w:cs="Arial"/>
          <w:sz w:val="22"/>
          <w:szCs w:val="22"/>
        </w:rPr>
        <w:t xml:space="preserve"> </w:t>
      </w:r>
      <w:r w:rsidR="00C73BC3" w:rsidRPr="002B3E5B">
        <w:rPr>
          <w:rFonts w:ascii="Calibri" w:hAnsi="Calibri" w:cs="Arial"/>
          <w:sz w:val="22"/>
          <w:szCs w:val="22"/>
        </w:rPr>
        <w:t xml:space="preserve">požadovat po </w:t>
      </w:r>
      <w:r w:rsidR="006E07B8" w:rsidRPr="002B3E5B">
        <w:rPr>
          <w:rFonts w:ascii="Calibri" w:hAnsi="Calibri" w:cs="Arial"/>
          <w:sz w:val="22"/>
          <w:szCs w:val="22"/>
        </w:rPr>
        <w:t>kupujícím</w:t>
      </w:r>
      <w:r w:rsidRPr="002B3E5B">
        <w:rPr>
          <w:rFonts w:ascii="Calibri" w:hAnsi="Calibri" w:cs="Arial"/>
          <w:sz w:val="22"/>
          <w:szCs w:val="22"/>
        </w:rPr>
        <w:t xml:space="preserve"> úrok z</w:t>
      </w:r>
      <w:r w:rsidR="00771271" w:rsidRPr="002B3E5B">
        <w:rPr>
          <w:rFonts w:ascii="Calibri" w:hAnsi="Calibri" w:cs="Arial"/>
          <w:sz w:val="22"/>
          <w:szCs w:val="22"/>
        </w:rPr>
        <w:t> </w:t>
      </w:r>
      <w:r w:rsidRPr="002B3E5B">
        <w:rPr>
          <w:rFonts w:ascii="Calibri" w:hAnsi="Calibri" w:cs="Arial"/>
          <w:sz w:val="22"/>
          <w:szCs w:val="22"/>
        </w:rPr>
        <w:t>prodlení ve výši 0,0</w:t>
      </w:r>
      <w:r w:rsidR="00307DB0" w:rsidRPr="002B3E5B">
        <w:rPr>
          <w:rFonts w:ascii="Calibri" w:hAnsi="Calibri" w:cs="Arial"/>
          <w:sz w:val="22"/>
          <w:szCs w:val="22"/>
        </w:rPr>
        <w:t>2</w:t>
      </w:r>
      <w:r w:rsidR="0009767B" w:rsidRPr="002B3E5B">
        <w:rPr>
          <w:rFonts w:ascii="Calibri" w:hAnsi="Calibri" w:cs="Arial"/>
          <w:sz w:val="22"/>
          <w:szCs w:val="22"/>
        </w:rPr>
        <w:t> </w:t>
      </w:r>
      <w:r w:rsidRPr="002B3E5B">
        <w:rPr>
          <w:rFonts w:ascii="Calibri" w:hAnsi="Calibri" w:cs="Arial"/>
          <w:sz w:val="22"/>
          <w:szCs w:val="22"/>
        </w:rPr>
        <w:t xml:space="preserve">% z dlužné částky za každý </w:t>
      </w:r>
      <w:r w:rsidR="00E746B7" w:rsidRPr="002B3E5B">
        <w:rPr>
          <w:rFonts w:ascii="Calibri" w:hAnsi="Calibri" w:cs="Arial"/>
          <w:sz w:val="22"/>
          <w:szCs w:val="22"/>
        </w:rPr>
        <w:t xml:space="preserve">započatý </w:t>
      </w:r>
      <w:r w:rsidRPr="002B3E5B">
        <w:rPr>
          <w:rFonts w:ascii="Calibri" w:hAnsi="Calibri" w:cs="Arial"/>
          <w:sz w:val="22"/>
          <w:szCs w:val="22"/>
        </w:rPr>
        <w:t xml:space="preserve">den prodlení. </w:t>
      </w:r>
    </w:p>
    <w:p w14:paraId="09DF2DE0" w14:textId="77777777" w:rsidR="00805AEF" w:rsidRPr="002B3E5B" w:rsidRDefault="00805AEF" w:rsidP="0044676F">
      <w:pPr>
        <w:jc w:val="both"/>
        <w:rPr>
          <w:rFonts w:ascii="Calibri" w:hAnsi="Calibri" w:cs="Arial"/>
          <w:sz w:val="22"/>
          <w:szCs w:val="22"/>
        </w:rPr>
      </w:pPr>
    </w:p>
    <w:p w14:paraId="51EFB29B" w14:textId="77777777" w:rsidR="00805AEF" w:rsidRPr="002B3E5B" w:rsidRDefault="0009767B" w:rsidP="0044676F">
      <w:pPr>
        <w:jc w:val="both"/>
        <w:rPr>
          <w:rFonts w:ascii="Calibri" w:hAnsi="Calibri" w:cs="Arial"/>
          <w:sz w:val="22"/>
          <w:szCs w:val="22"/>
          <w:u w:val="single"/>
        </w:rPr>
      </w:pPr>
      <w:r w:rsidRPr="002B3E5B">
        <w:rPr>
          <w:rFonts w:ascii="Calibri" w:hAnsi="Calibri" w:cs="Arial"/>
          <w:sz w:val="22"/>
          <w:szCs w:val="22"/>
          <w:u w:val="single"/>
        </w:rPr>
        <w:t>4</w:t>
      </w:r>
      <w:r w:rsidR="00805AEF" w:rsidRPr="002B3E5B">
        <w:rPr>
          <w:rFonts w:ascii="Calibri" w:hAnsi="Calibri" w:cs="Arial"/>
          <w:sz w:val="22"/>
          <w:szCs w:val="22"/>
          <w:u w:val="single"/>
        </w:rPr>
        <w:t>. Ostatní ujednání</w:t>
      </w:r>
    </w:p>
    <w:p w14:paraId="73A3C20B" w14:textId="77777777" w:rsidR="00805AEF" w:rsidRPr="002B3E5B" w:rsidRDefault="00805AEF" w:rsidP="00805AEF">
      <w:pPr>
        <w:jc w:val="both"/>
        <w:rPr>
          <w:rFonts w:ascii="Calibri" w:hAnsi="Calibri" w:cs="Arial"/>
          <w:sz w:val="22"/>
          <w:szCs w:val="22"/>
        </w:rPr>
      </w:pPr>
      <w:r w:rsidRPr="002B3E5B">
        <w:rPr>
          <w:rFonts w:ascii="Calibri" w:hAnsi="Calibri" w:cs="Arial"/>
          <w:sz w:val="22"/>
          <w:szCs w:val="22"/>
        </w:rPr>
        <w:t xml:space="preserve">Prodávající se zavazuje, že pokud nastanou na jeho straně skutečnosti uvedené v §109 zákona č.235/2004 Sb., oznámí neprodleně tuto skutečnost kupujícímu. Kupující je oprávněn v návaznosti na toto oznámení postupovat v souladu s § 109 a) a jako ručitel za nezaplacenou daň uhradit DPH z poskytnutých zdanitelných plnění správci daně prodávajícího, a to na osobní depositní účet </w:t>
      </w:r>
      <w:r w:rsidRPr="002B3E5B">
        <w:rPr>
          <w:rFonts w:ascii="Calibri" w:hAnsi="Calibri" w:cs="Arial"/>
          <w:sz w:val="22"/>
          <w:szCs w:val="22"/>
        </w:rPr>
        <w:lastRenderedPageBreak/>
        <w:t>prodávajícího vedený u jeho finančního úřadu.  Takto je oprávněn postupovat i v případech, že tyto skutečnosti zjistí i jiným způsobem než na základě oznámení prodávajícího. Postup dle §109a) následně oznámí kupující prodávajícímu.</w:t>
      </w:r>
    </w:p>
    <w:p w14:paraId="6C5802C0" w14:textId="77777777" w:rsidR="00DA00F4" w:rsidRPr="002B3E5B" w:rsidRDefault="00DA00F4" w:rsidP="00805AEF">
      <w:pPr>
        <w:jc w:val="both"/>
        <w:rPr>
          <w:rFonts w:ascii="Calibri" w:hAnsi="Calibri" w:cs="Arial"/>
          <w:sz w:val="22"/>
          <w:szCs w:val="22"/>
        </w:rPr>
      </w:pPr>
      <w:r w:rsidRPr="002B3E5B">
        <w:rPr>
          <w:rFonts w:ascii="Calibri" w:hAnsi="Calibri" w:cs="Arial"/>
          <w:sz w:val="22"/>
          <w:szCs w:val="22"/>
        </w:rPr>
        <w:t>Prodávající prohlašuje, že číslo jím uvedeného bankovního spojení, na kterém se bude provádět bezhotovostní úhrada za předmět plnění, je evidováno v souladu s §96 zákona o DPH v registru plátců.</w:t>
      </w:r>
    </w:p>
    <w:p w14:paraId="076E692E" w14:textId="77777777" w:rsidR="00EB0FEE" w:rsidRPr="002B3E5B" w:rsidRDefault="00EB0FEE" w:rsidP="00805AEF">
      <w:pPr>
        <w:jc w:val="both"/>
        <w:rPr>
          <w:rFonts w:ascii="Calibri" w:hAnsi="Calibri" w:cs="Arial"/>
          <w:sz w:val="22"/>
          <w:szCs w:val="22"/>
        </w:rPr>
      </w:pPr>
    </w:p>
    <w:p w14:paraId="31C5ACB4" w14:textId="77777777" w:rsidR="00EB0FEE" w:rsidRPr="002B3E5B" w:rsidRDefault="00EB0FEE" w:rsidP="00805AEF">
      <w:pPr>
        <w:jc w:val="both"/>
        <w:rPr>
          <w:rFonts w:ascii="Calibri" w:hAnsi="Calibri" w:cs="Arial"/>
          <w:sz w:val="22"/>
          <w:szCs w:val="22"/>
        </w:rPr>
      </w:pPr>
    </w:p>
    <w:p w14:paraId="077F4891" w14:textId="77777777" w:rsidR="0044676F" w:rsidRPr="002B3E5B" w:rsidRDefault="0044676F" w:rsidP="0044676F">
      <w:pPr>
        <w:jc w:val="both"/>
        <w:outlineLvl w:val="0"/>
        <w:rPr>
          <w:rFonts w:ascii="Calibri" w:hAnsi="Calibri" w:cs="Arial"/>
          <w:b/>
          <w:sz w:val="22"/>
          <w:szCs w:val="22"/>
          <w:u w:val="single"/>
        </w:rPr>
      </w:pPr>
      <w:r w:rsidRPr="002B3E5B">
        <w:rPr>
          <w:rFonts w:ascii="Calibri" w:hAnsi="Calibri" w:cs="Arial"/>
          <w:b/>
          <w:sz w:val="22"/>
          <w:szCs w:val="22"/>
          <w:u w:val="single"/>
        </w:rPr>
        <w:t>IV. Záruka a vady zboží</w:t>
      </w:r>
    </w:p>
    <w:p w14:paraId="390F879E" w14:textId="19CB4BCE" w:rsidR="008A0E17" w:rsidRPr="002B3E5B" w:rsidRDefault="00F3782B" w:rsidP="00F3782B">
      <w:pPr>
        <w:jc w:val="both"/>
        <w:rPr>
          <w:rFonts w:ascii="Calibri" w:hAnsi="Calibri" w:cs="Arial"/>
          <w:sz w:val="22"/>
          <w:szCs w:val="22"/>
        </w:rPr>
      </w:pPr>
      <w:r w:rsidRPr="002B3E5B">
        <w:rPr>
          <w:rFonts w:ascii="Calibri" w:hAnsi="Calibri" w:cs="Arial"/>
          <w:sz w:val="22"/>
          <w:szCs w:val="22"/>
        </w:rPr>
        <w:t xml:space="preserve">Prodávající poskytuje kupujícímu záruku </w:t>
      </w:r>
      <w:r w:rsidR="00076C69">
        <w:rPr>
          <w:rFonts w:ascii="Calibri" w:hAnsi="Calibri" w:cs="Arial"/>
          <w:sz w:val="22"/>
          <w:szCs w:val="22"/>
        </w:rPr>
        <w:t>za</w:t>
      </w:r>
      <w:r w:rsidRPr="002B3E5B">
        <w:rPr>
          <w:rFonts w:ascii="Calibri" w:hAnsi="Calibri" w:cs="Arial"/>
          <w:sz w:val="22"/>
          <w:szCs w:val="22"/>
        </w:rPr>
        <w:t xml:space="preserve"> </w:t>
      </w:r>
      <w:r w:rsidR="00557AC2">
        <w:rPr>
          <w:rFonts w:ascii="Calibri" w:hAnsi="Calibri" w:cs="Arial"/>
          <w:sz w:val="22"/>
          <w:szCs w:val="22"/>
        </w:rPr>
        <w:t xml:space="preserve">jakost </w:t>
      </w:r>
      <w:r w:rsidR="00076C69">
        <w:rPr>
          <w:rFonts w:ascii="Calibri" w:hAnsi="Calibri" w:cs="Arial"/>
          <w:sz w:val="22"/>
          <w:szCs w:val="22"/>
        </w:rPr>
        <w:t>(</w:t>
      </w:r>
      <w:r w:rsidR="003F78E2">
        <w:rPr>
          <w:rFonts w:ascii="Calibri" w:hAnsi="Calibri" w:cs="Arial"/>
          <w:sz w:val="22"/>
          <w:szCs w:val="22"/>
        </w:rPr>
        <w:t>bez</w:t>
      </w:r>
      <w:r w:rsidRPr="002B3E5B">
        <w:rPr>
          <w:rFonts w:ascii="Calibri" w:hAnsi="Calibri" w:cs="Arial"/>
          <w:sz w:val="22"/>
          <w:szCs w:val="22"/>
        </w:rPr>
        <w:t>vad</w:t>
      </w:r>
      <w:r w:rsidR="003D6262">
        <w:rPr>
          <w:rFonts w:ascii="Calibri" w:hAnsi="Calibri" w:cs="Arial"/>
          <w:sz w:val="22"/>
          <w:szCs w:val="22"/>
        </w:rPr>
        <w:t>nost</w:t>
      </w:r>
      <w:r w:rsidR="00445BC9">
        <w:rPr>
          <w:rFonts w:ascii="Calibri" w:hAnsi="Calibri" w:cs="Arial"/>
          <w:sz w:val="22"/>
          <w:szCs w:val="22"/>
        </w:rPr>
        <w:t>)</w:t>
      </w:r>
      <w:r w:rsidRPr="002B3E5B">
        <w:rPr>
          <w:rFonts w:ascii="Calibri" w:hAnsi="Calibri" w:cs="Arial"/>
          <w:sz w:val="22"/>
          <w:szCs w:val="22"/>
        </w:rPr>
        <w:t xml:space="preserve"> vozidla v </w:t>
      </w:r>
      <w:r w:rsidR="006854DC" w:rsidRPr="002B3E5B">
        <w:rPr>
          <w:rFonts w:ascii="Calibri" w:hAnsi="Calibri" w:cs="Arial"/>
          <w:sz w:val="22"/>
          <w:szCs w:val="22"/>
        </w:rPr>
        <w:t xml:space="preserve">délce </w:t>
      </w:r>
      <w:r w:rsidR="006854DC" w:rsidRPr="002B3E5B">
        <w:rPr>
          <w:rFonts w:ascii="Calibri" w:hAnsi="Calibri" w:cs="Arial"/>
          <w:bCs/>
          <w:sz w:val="22"/>
          <w:szCs w:val="22"/>
          <w:highlight w:val="yellow"/>
        </w:rPr>
        <w:t>XXXX</w:t>
      </w:r>
      <w:r w:rsidR="006854DC" w:rsidRPr="002B3E5B">
        <w:rPr>
          <w:rFonts w:ascii="Calibri" w:hAnsi="Calibri" w:cs="Arial"/>
          <w:bCs/>
          <w:sz w:val="22"/>
          <w:szCs w:val="22"/>
        </w:rPr>
        <w:t xml:space="preserve"> měsíců (doplní účastník v rámci své nabídky dobu </w:t>
      </w:r>
      <w:r w:rsidR="00445BC9">
        <w:rPr>
          <w:rFonts w:ascii="Calibri" w:hAnsi="Calibri" w:cs="Arial"/>
          <w:bCs/>
          <w:sz w:val="22"/>
          <w:szCs w:val="22"/>
        </w:rPr>
        <w:t>záruky za jakost</w:t>
      </w:r>
      <w:r w:rsidR="00445BC9" w:rsidRPr="002B3E5B">
        <w:rPr>
          <w:rFonts w:ascii="Calibri" w:hAnsi="Calibri" w:cs="Arial"/>
          <w:bCs/>
          <w:sz w:val="22"/>
          <w:szCs w:val="22"/>
        </w:rPr>
        <w:t xml:space="preserve"> </w:t>
      </w:r>
      <w:r w:rsidR="00445BC9">
        <w:rPr>
          <w:rFonts w:ascii="Calibri" w:hAnsi="Calibri" w:cs="Arial"/>
          <w:bCs/>
          <w:sz w:val="22"/>
          <w:szCs w:val="22"/>
        </w:rPr>
        <w:t>v délce nejméně</w:t>
      </w:r>
      <w:r w:rsidR="006854DC" w:rsidRPr="002B3E5B">
        <w:rPr>
          <w:rFonts w:ascii="Calibri" w:hAnsi="Calibri" w:cs="Arial"/>
          <w:bCs/>
          <w:sz w:val="22"/>
          <w:szCs w:val="22"/>
        </w:rPr>
        <w:t xml:space="preserve"> 36 měsíců) </w:t>
      </w:r>
      <w:r w:rsidR="00E16C2B" w:rsidRPr="002B3E5B">
        <w:rPr>
          <w:rFonts w:ascii="Calibri" w:hAnsi="Calibri" w:cs="Arial"/>
          <w:sz w:val="22"/>
          <w:szCs w:val="22"/>
        </w:rPr>
        <w:t xml:space="preserve">ode dne předání vozidla </w:t>
      </w:r>
      <w:r w:rsidR="000C0AE4">
        <w:rPr>
          <w:rFonts w:ascii="Calibri" w:hAnsi="Calibri" w:cs="Arial"/>
          <w:sz w:val="22"/>
          <w:szCs w:val="22"/>
        </w:rPr>
        <w:t>z</w:t>
      </w:r>
      <w:r w:rsidR="0023532E">
        <w:rPr>
          <w:rFonts w:ascii="Calibri" w:hAnsi="Calibri" w:cs="Arial"/>
          <w:sz w:val="22"/>
          <w:szCs w:val="22"/>
        </w:rPr>
        <w:t xml:space="preserve">působilého </w:t>
      </w:r>
      <w:r w:rsidR="001B0715">
        <w:rPr>
          <w:rFonts w:ascii="Calibri" w:hAnsi="Calibri" w:cs="Arial"/>
          <w:sz w:val="22"/>
          <w:szCs w:val="22"/>
        </w:rPr>
        <w:t xml:space="preserve">k provozu </w:t>
      </w:r>
      <w:r w:rsidR="00E16C2B" w:rsidRPr="002B3E5B">
        <w:rPr>
          <w:rFonts w:ascii="Calibri" w:hAnsi="Calibri" w:cs="Arial"/>
          <w:sz w:val="22"/>
          <w:szCs w:val="22"/>
        </w:rPr>
        <w:t>kupujícímu</w:t>
      </w:r>
      <w:r w:rsidR="00B60D74">
        <w:rPr>
          <w:rFonts w:ascii="Calibri" w:hAnsi="Calibri" w:cs="Arial"/>
          <w:sz w:val="22"/>
          <w:szCs w:val="22"/>
        </w:rPr>
        <w:t>.</w:t>
      </w:r>
      <w:r w:rsidRPr="002B3E5B">
        <w:rPr>
          <w:rFonts w:ascii="Calibri" w:hAnsi="Calibri" w:cs="Arial"/>
          <w:sz w:val="22"/>
          <w:szCs w:val="22"/>
        </w:rPr>
        <w:t xml:space="preserve"> </w:t>
      </w:r>
    </w:p>
    <w:p w14:paraId="23D280EE" w14:textId="77777777" w:rsidR="00F3782B" w:rsidRPr="002B3E5B" w:rsidRDefault="008A0E17" w:rsidP="00F3782B">
      <w:pPr>
        <w:jc w:val="both"/>
        <w:rPr>
          <w:rFonts w:ascii="Calibri" w:hAnsi="Calibri" w:cs="Arial"/>
          <w:sz w:val="22"/>
          <w:szCs w:val="22"/>
        </w:rPr>
      </w:pPr>
      <w:r w:rsidRPr="002B3E5B">
        <w:rPr>
          <w:rFonts w:ascii="Calibri" w:hAnsi="Calibri" w:cs="Arial"/>
          <w:sz w:val="22"/>
          <w:szCs w:val="22"/>
        </w:rPr>
        <w:t xml:space="preserve">Dále </w:t>
      </w:r>
      <w:r w:rsidR="00F3782B" w:rsidRPr="002B3E5B">
        <w:rPr>
          <w:rFonts w:ascii="Calibri" w:hAnsi="Calibri" w:cs="Arial"/>
          <w:sz w:val="22"/>
          <w:szCs w:val="22"/>
        </w:rPr>
        <w:t>prodávající poskytuje kupujícímu:</w:t>
      </w:r>
    </w:p>
    <w:p w14:paraId="5DA8FDB4" w14:textId="2B8E969A" w:rsidR="00F3782B" w:rsidRPr="002B3E5B" w:rsidRDefault="00613282" w:rsidP="006F6FFB">
      <w:pPr>
        <w:numPr>
          <w:ilvl w:val="0"/>
          <w:numId w:val="14"/>
        </w:numPr>
        <w:ind w:left="426" w:hanging="426"/>
        <w:jc w:val="both"/>
        <w:rPr>
          <w:rFonts w:ascii="Calibri" w:hAnsi="Calibri" w:cs="Arial"/>
          <w:sz w:val="22"/>
          <w:szCs w:val="22"/>
        </w:rPr>
      </w:pPr>
      <w:r w:rsidRPr="002B3E5B">
        <w:rPr>
          <w:rFonts w:ascii="Calibri" w:hAnsi="Calibri" w:cs="Arial"/>
          <w:sz w:val="22"/>
          <w:szCs w:val="22"/>
        </w:rPr>
        <w:t>z</w:t>
      </w:r>
      <w:r w:rsidR="00F3782B" w:rsidRPr="002B3E5B">
        <w:rPr>
          <w:rFonts w:ascii="Calibri" w:hAnsi="Calibri" w:cs="Arial"/>
          <w:sz w:val="22"/>
          <w:szCs w:val="22"/>
        </w:rPr>
        <w:t>áruku na konstrukční a výrobní vady (tj. vady vzniklé během používání vozidla v důsledku chybné konstrukce, únavové destrukce nebo nedodržení konstrukční či technologické dokumentace během výroby vozidla), a to po celou dobu životnosti vozidla</w:t>
      </w:r>
      <w:r w:rsidR="00EB0D6F" w:rsidRPr="002B3E5B">
        <w:rPr>
          <w:rFonts w:ascii="Calibri" w:hAnsi="Calibri" w:cs="Arial"/>
          <w:sz w:val="22"/>
          <w:szCs w:val="22"/>
        </w:rPr>
        <w:t>,</w:t>
      </w:r>
      <w:r w:rsidR="00F3782B" w:rsidRPr="002B3E5B">
        <w:rPr>
          <w:rFonts w:ascii="Calibri" w:hAnsi="Calibri" w:cs="Arial"/>
          <w:sz w:val="22"/>
          <w:szCs w:val="22"/>
        </w:rPr>
        <w:t xml:space="preserve"> tzn. </w:t>
      </w:r>
      <w:r w:rsidR="00832203" w:rsidRPr="002B3E5B">
        <w:rPr>
          <w:rFonts w:ascii="Calibri" w:hAnsi="Calibri" w:cs="Arial"/>
          <w:sz w:val="22"/>
          <w:szCs w:val="22"/>
        </w:rPr>
        <w:t>1</w:t>
      </w:r>
      <w:r w:rsidR="00506840" w:rsidRPr="002B3E5B">
        <w:rPr>
          <w:rFonts w:ascii="Calibri" w:hAnsi="Calibri" w:cs="Arial"/>
          <w:sz w:val="22"/>
          <w:szCs w:val="22"/>
        </w:rPr>
        <w:t>20</w:t>
      </w:r>
      <w:r w:rsidR="00F3782B" w:rsidRPr="002B3E5B">
        <w:rPr>
          <w:rFonts w:ascii="Calibri" w:hAnsi="Calibri" w:cs="Arial"/>
          <w:sz w:val="22"/>
          <w:szCs w:val="22"/>
        </w:rPr>
        <w:t xml:space="preserve"> měsíců</w:t>
      </w:r>
      <w:r w:rsidR="00D40805">
        <w:rPr>
          <w:rFonts w:ascii="Calibri" w:hAnsi="Calibri" w:cs="Arial"/>
          <w:sz w:val="22"/>
          <w:szCs w:val="22"/>
        </w:rPr>
        <w:t>,</w:t>
      </w:r>
    </w:p>
    <w:p w14:paraId="3719DB07" w14:textId="18345D2D" w:rsidR="00F3782B" w:rsidRPr="002B3E5B" w:rsidRDefault="00613282" w:rsidP="006F6FFB">
      <w:pPr>
        <w:numPr>
          <w:ilvl w:val="0"/>
          <w:numId w:val="14"/>
        </w:numPr>
        <w:ind w:left="426" w:hanging="426"/>
        <w:jc w:val="both"/>
        <w:rPr>
          <w:rFonts w:ascii="Calibri" w:hAnsi="Calibri" w:cs="Arial"/>
          <w:sz w:val="22"/>
          <w:szCs w:val="22"/>
        </w:rPr>
      </w:pPr>
      <w:r w:rsidRPr="002B3E5B">
        <w:rPr>
          <w:rFonts w:ascii="Calibri" w:hAnsi="Calibri" w:cs="Arial"/>
          <w:sz w:val="22"/>
          <w:szCs w:val="22"/>
        </w:rPr>
        <w:t>z</w:t>
      </w:r>
      <w:r w:rsidR="00F3782B" w:rsidRPr="002B3E5B">
        <w:rPr>
          <w:rFonts w:ascii="Calibri" w:hAnsi="Calibri" w:cs="Arial"/>
          <w:sz w:val="22"/>
          <w:szCs w:val="22"/>
        </w:rPr>
        <w:t>áruku na životnost podlahové krytiny v délce odpovídající garantované životnosti vozidla, tzn. 1</w:t>
      </w:r>
      <w:r w:rsidR="00506840" w:rsidRPr="002B3E5B">
        <w:rPr>
          <w:rFonts w:ascii="Calibri" w:hAnsi="Calibri" w:cs="Arial"/>
          <w:sz w:val="22"/>
          <w:szCs w:val="22"/>
        </w:rPr>
        <w:t>20</w:t>
      </w:r>
      <w:r w:rsidR="00F3782B" w:rsidRPr="002B3E5B">
        <w:rPr>
          <w:rFonts w:ascii="Calibri" w:hAnsi="Calibri" w:cs="Arial"/>
          <w:sz w:val="22"/>
          <w:szCs w:val="22"/>
        </w:rPr>
        <w:t xml:space="preserve"> měsíců</w:t>
      </w:r>
      <w:r w:rsidR="00D40805">
        <w:rPr>
          <w:rFonts w:ascii="Calibri" w:hAnsi="Calibri" w:cs="Arial"/>
          <w:sz w:val="22"/>
          <w:szCs w:val="22"/>
        </w:rPr>
        <w:t>,</w:t>
      </w:r>
    </w:p>
    <w:p w14:paraId="75F45FF3" w14:textId="44331133" w:rsidR="00F3782B" w:rsidRPr="002B3E5B" w:rsidRDefault="00613282" w:rsidP="006F6FFB">
      <w:pPr>
        <w:numPr>
          <w:ilvl w:val="0"/>
          <w:numId w:val="14"/>
        </w:numPr>
        <w:ind w:left="426" w:hanging="426"/>
        <w:jc w:val="both"/>
        <w:rPr>
          <w:rFonts w:ascii="Calibri" w:hAnsi="Calibri" w:cs="Arial"/>
          <w:sz w:val="22"/>
          <w:szCs w:val="22"/>
        </w:rPr>
      </w:pPr>
      <w:r w:rsidRPr="002B3E5B">
        <w:rPr>
          <w:rFonts w:ascii="Calibri" w:hAnsi="Calibri" w:cs="Arial"/>
          <w:sz w:val="22"/>
          <w:szCs w:val="22"/>
        </w:rPr>
        <w:t xml:space="preserve">záruku </w:t>
      </w:r>
      <w:r w:rsidR="00F3782B" w:rsidRPr="002B3E5B">
        <w:rPr>
          <w:rFonts w:ascii="Calibri" w:hAnsi="Calibri" w:cs="Arial"/>
          <w:sz w:val="22"/>
          <w:szCs w:val="22"/>
        </w:rPr>
        <w:t xml:space="preserve">na svářečské práce a neprorezavění karoserie v délce </w:t>
      </w:r>
      <w:r w:rsidR="00051D74" w:rsidRPr="002B3E5B">
        <w:rPr>
          <w:rFonts w:ascii="Calibri" w:hAnsi="Calibri" w:cs="Arial"/>
          <w:sz w:val="22"/>
          <w:szCs w:val="22"/>
        </w:rPr>
        <w:t>72</w:t>
      </w:r>
      <w:r w:rsidR="00F3782B" w:rsidRPr="002B3E5B">
        <w:rPr>
          <w:rFonts w:ascii="Calibri" w:hAnsi="Calibri" w:cs="Arial"/>
          <w:sz w:val="22"/>
          <w:szCs w:val="22"/>
        </w:rPr>
        <w:t xml:space="preserve"> měsíců</w:t>
      </w:r>
      <w:r w:rsidR="00D40805">
        <w:rPr>
          <w:rFonts w:ascii="Calibri" w:hAnsi="Calibri" w:cs="Arial"/>
          <w:sz w:val="22"/>
          <w:szCs w:val="22"/>
        </w:rPr>
        <w:t>.</w:t>
      </w:r>
    </w:p>
    <w:p w14:paraId="3B11E743" w14:textId="63FA4401" w:rsidR="0044676F" w:rsidRPr="002B3E5B" w:rsidRDefault="0044676F" w:rsidP="00991497">
      <w:pPr>
        <w:jc w:val="both"/>
        <w:rPr>
          <w:rFonts w:ascii="Calibri" w:hAnsi="Calibri" w:cs="Arial"/>
          <w:sz w:val="22"/>
          <w:szCs w:val="22"/>
        </w:rPr>
      </w:pPr>
      <w:r w:rsidRPr="002B3E5B">
        <w:rPr>
          <w:rFonts w:ascii="Calibri" w:hAnsi="Calibri" w:cs="Arial"/>
          <w:sz w:val="22"/>
          <w:szCs w:val="22"/>
        </w:rPr>
        <w:t>Záruční</w:t>
      </w:r>
      <w:r w:rsidR="00BB0F98" w:rsidRPr="002B3E5B">
        <w:rPr>
          <w:rFonts w:ascii="Calibri" w:hAnsi="Calibri" w:cs="Arial"/>
          <w:sz w:val="22"/>
          <w:szCs w:val="22"/>
        </w:rPr>
        <w:t xml:space="preserve"> </w:t>
      </w:r>
      <w:r w:rsidRPr="002B3E5B">
        <w:rPr>
          <w:rFonts w:ascii="Calibri" w:hAnsi="Calibri" w:cs="Arial"/>
          <w:sz w:val="22"/>
          <w:szCs w:val="22"/>
        </w:rPr>
        <w:t>doba neběží po dobu, po kterou kupující nemohl zboží užívat pro vady, za které odpovídá prodávající</w:t>
      </w:r>
      <w:r w:rsidR="008F0D6B" w:rsidRPr="002B3E5B">
        <w:rPr>
          <w:rFonts w:ascii="Calibri" w:hAnsi="Calibri" w:cs="Arial"/>
          <w:sz w:val="22"/>
          <w:szCs w:val="22"/>
        </w:rPr>
        <w:t>.</w:t>
      </w:r>
      <w:r w:rsidR="00682221" w:rsidRPr="002B3E5B">
        <w:rPr>
          <w:rFonts w:ascii="Calibri" w:hAnsi="Calibri" w:cs="Arial"/>
          <w:sz w:val="22"/>
          <w:szCs w:val="22"/>
        </w:rPr>
        <w:t xml:space="preserve"> Po dobu záruky zajistí kupující prodávajícímu poskytování záručního servisu na dodané vozy v souladu s podmínkami stanovenými mezi stranami ve Smlouvě o zajištění záručního, mimozáručního a pozáručního servisu uzavírané současně s touto </w:t>
      </w:r>
      <w:r w:rsidR="006854DC">
        <w:rPr>
          <w:rFonts w:ascii="Calibri" w:hAnsi="Calibri" w:cs="Arial"/>
          <w:sz w:val="22"/>
          <w:szCs w:val="22"/>
        </w:rPr>
        <w:t>kupní smlouvou</w:t>
      </w:r>
      <w:r w:rsidR="00682221" w:rsidRPr="002B3E5B">
        <w:rPr>
          <w:rFonts w:ascii="Calibri" w:hAnsi="Calibri" w:cs="Arial"/>
          <w:sz w:val="22"/>
          <w:szCs w:val="22"/>
        </w:rPr>
        <w:t>.</w:t>
      </w:r>
    </w:p>
    <w:p w14:paraId="38E1C417" w14:textId="3BC732F2" w:rsidR="0059222B" w:rsidRPr="002B3E5B" w:rsidRDefault="0059222B" w:rsidP="0044676F">
      <w:pPr>
        <w:jc w:val="both"/>
        <w:rPr>
          <w:rFonts w:ascii="Calibri" w:hAnsi="Calibri" w:cs="Arial"/>
          <w:sz w:val="22"/>
          <w:szCs w:val="22"/>
        </w:rPr>
      </w:pPr>
      <w:r w:rsidRPr="002B3E5B">
        <w:rPr>
          <w:rFonts w:ascii="Calibri" w:hAnsi="Calibri" w:cs="Arial"/>
          <w:sz w:val="22"/>
          <w:szCs w:val="22"/>
        </w:rPr>
        <w:t xml:space="preserve">Záruční doba začne běžet ode dne převzetí </w:t>
      </w:r>
      <w:r w:rsidR="006854DC">
        <w:rPr>
          <w:rFonts w:ascii="Calibri" w:hAnsi="Calibri" w:cs="Arial"/>
          <w:sz w:val="22"/>
          <w:szCs w:val="22"/>
        </w:rPr>
        <w:t>auto</w:t>
      </w:r>
      <w:r w:rsidR="00740475">
        <w:rPr>
          <w:rFonts w:ascii="Calibri" w:hAnsi="Calibri" w:cs="Arial"/>
          <w:sz w:val="22"/>
          <w:szCs w:val="22"/>
        </w:rPr>
        <w:t>b</w:t>
      </w:r>
      <w:r w:rsidR="008009A3" w:rsidRPr="002B3E5B">
        <w:rPr>
          <w:rFonts w:ascii="Calibri" w:hAnsi="Calibri" w:cs="Arial"/>
          <w:sz w:val="22"/>
          <w:szCs w:val="22"/>
        </w:rPr>
        <w:t>usu</w:t>
      </w:r>
      <w:r w:rsidRPr="002B3E5B">
        <w:rPr>
          <w:rFonts w:ascii="Calibri" w:hAnsi="Calibri" w:cs="Arial"/>
          <w:sz w:val="22"/>
          <w:szCs w:val="22"/>
        </w:rPr>
        <w:t xml:space="preserve"> </w:t>
      </w:r>
      <w:r w:rsidR="00D40805">
        <w:rPr>
          <w:rFonts w:ascii="Calibri" w:hAnsi="Calibri" w:cs="Arial"/>
          <w:sz w:val="22"/>
          <w:szCs w:val="22"/>
        </w:rPr>
        <w:t xml:space="preserve">způsobilého k provozu </w:t>
      </w:r>
      <w:r w:rsidRPr="002B3E5B">
        <w:rPr>
          <w:rFonts w:ascii="Calibri" w:hAnsi="Calibri" w:cs="Arial"/>
          <w:sz w:val="22"/>
          <w:szCs w:val="22"/>
        </w:rPr>
        <w:t>kupujícím, a to na základě předávacího protokolu podepsaného oběma smluvními stranami.</w:t>
      </w:r>
    </w:p>
    <w:p w14:paraId="482C7C86" w14:textId="77777777" w:rsidR="00776B22" w:rsidRPr="002B3E5B" w:rsidRDefault="00613282" w:rsidP="0044676F">
      <w:pPr>
        <w:jc w:val="both"/>
        <w:rPr>
          <w:rFonts w:ascii="Calibri" w:hAnsi="Calibri" w:cs="Arial"/>
          <w:sz w:val="22"/>
          <w:szCs w:val="22"/>
        </w:rPr>
      </w:pPr>
      <w:r w:rsidRPr="002B3E5B">
        <w:rPr>
          <w:rFonts w:ascii="Calibri" w:hAnsi="Calibri" w:cs="Arial"/>
          <w:sz w:val="22"/>
          <w:szCs w:val="22"/>
        </w:rPr>
        <w:t xml:space="preserve">V případě sporu, zda </w:t>
      </w:r>
      <w:r w:rsidR="00776B22" w:rsidRPr="002B3E5B">
        <w:rPr>
          <w:rFonts w:ascii="Calibri" w:hAnsi="Calibri" w:cs="Arial"/>
          <w:sz w:val="22"/>
          <w:szCs w:val="22"/>
        </w:rPr>
        <w:t>se jedná o výrobní vadu, platí názor kupujícího, že se jedná o výrobní vadu</w:t>
      </w:r>
      <w:r w:rsidR="00C33D45" w:rsidRPr="002B3E5B">
        <w:rPr>
          <w:rFonts w:ascii="Calibri" w:hAnsi="Calibri" w:cs="Arial"/>
          <w:sz w:val="22"/>
          <w:szCs w:val="22"/>
        </w:rPr>
        <w:t>, kupující je oprávněn postupovat tak, jako by se jednalo o výrobní vadu a prodávající má povinnosti jako by se jednalo o výrobní vadu</w:t>
      </w:r>
      <w:r w:rsidR="00776B22" w:rsidRPr="002B3E5B">
        <w:rPr>
          <w:rFonts w:ascii="Calibri" w:hAnsi="Calibri" w:cs="Arial"/>
          <w:sz w:val="22"/>
          <w:szCs w:val="22"/>
        </w:rPr>
        <w:t>, pokud prodávající neprokáže opak.</w:t>
      </w:r>
    </w:p>
    <w:p w14:paraId="6DB1F62C" w14:textId="77777777" w:rsidR="0044676F" w:rsidRPr="002B3E5B" w:rsidRDefault="00B34130" w:rsidP="0044676F">
      <w:pPr>
        <w:jc w:val="both"/>
        <w:rPr>
          <w:rFonts w:ascii="Calibri" w:hAnsi="Calibri" w:cs="Arial"/>
          <w:sz w:val="22"/>
          <w:szCs w:val="22"/>
        </w:rPr>
      </w:pPr>
      <w:r w:rsidRPr="002B3E5B">
        <w:rPr>
          <w:rFonts w:ascii="Calibri" w:hAnsi="Calibri" w:cs="Arial"/>
          <w:sz w:val="22"/>
          <w:szCs w:val="22"/>
        </w:rPr>
        <w:t xml:space="preserve">Každé dodané vozidlo bude dodáno spolu se </w:t>
      </w:r>
      <w:r w:rsidR="0044676F" w:rsidRPr="002B3E5B">
        <w:rPr>
          <w:rFonts w:ascii="Calibri" w:hAnsi="Calibri" w:cs="Arial"/>
          <w:sz w:val="22"/>
          <w:szCs w:val="22"/>
        </w:rPr>
        <w:t>Servisním sešit</w:t>
      </w:r>
      <w:r w:rsidRPr="002B3E5B">
        <w:rPr>
          <w:rFonts w:ascii="Calibri" w:hAnsi="Calibri" w:cs="Arial"/>
          <w:sz w:val="22"/>
          <w:szCs w:val="22"/>
        </w:rPr>
        <w:t xml:space="preserve">em, do kterého budou zaznamenávány veškeré provedené opravy, údržba a servisní úkony. </w:t>
      </w:r>
      <w:r w:rsidR="0044676F" w:rsidRPr="002B3E5B">
        <w:rPr>
          <w:rFonts w:ascii="Calibri" w:hAnsi="Calibri" w:cs="Arial"/>
          <w:sz w:val="22"/>
          <w:szCs w:val="22"/>
        </w:rPr>
        <w:t xml:space="preserve"> </w:t>
      </w:r>
    </w:p>
    <w:p w14:paraId="5F3DD97D" w14:textId="77777777" w:rsidR="00DD305A" w:rsidRPr="002B3E5B" w:rsidRDefault="00DD305A" w:rsidP="0044676F">
      <w:pPr>
        <w:jc w:val="both"/>
        <w:rPr>
          <w:rFonts w:ascii="Calibri" w:hAnsi="Calibri" w:cs="Arial"/>
          <w:sz w:val="22"/>
          <w:szCs w:val="22"/>
        </w:rPr>
      </w:pPr>
    </w:p>
    <w:p w14:paraId="62CD72A4" w14:textId="77777777" w:rsidR="008009A3" w:rsidRPr="002B3E5B" w:rsidRDefault="008009A3" w:rsidP="0044676F">
      <w:pPr>
        <w:jc w:val="both"/>
        <w:rPr>
          <w:rFonts w:ascii="Calibri" w:hAnsi="Calibri" w:cs="Arial"/>
          <w:sz w:val="22"/>
          <w:szCs w:val="22"/>
        </w:rPr>
      </w:pPr>
    </w:p>
    <w:p w14:paraId="7EB3DC6F" w14:textId="77777777" w:rsidR="00991497" w:rsidRPr="002B3E5B" w:rsidRDefault="00991497" w:rsidP="00991497">
      <w:pPr>
        <w:spacing w:before="60"/>
        <w:ind w:left="28"/>
        <w:jc w:val="both"/>
        <w:rPr>
          <w:rFonts w:ascii="Calibri" w:hAnsi="Calibri" w:cs="Arial"/>
          <w:bCs/>
          <w:sz w:val="22"/>
          <w:szCs w:val="22"/>
          <w:u w:val="single"/>
        </w:rPr>
      </w:pPr>
      <w:r w:rsidRPr="002B3E5B">
        <w:rPr>
          <w:rFonts w:ascii="Calibri" w:hAnsi="Calibri" w:cs="Calibri,BoldItalic"/>
          <w:bCs/>
          <w:iCs/>
          <w:sz w:val="22"/>
          <w:szCs w:val="22"/>
          <w:u w:val="single"/>
        </w:rPr>
        <w:t>1</w:t>
      </w:r>
      <w:r w:rsidR="009F73EC" w:rsidRPr="002B3E5B">
        <w:rPr>
          <w:rFonts w:ascii="Calibri" w:hAnsi="Calibri" w:cs="Calibri,BoldItalic"/>
          <w:bCs/>
          <w:iCs/>
          <w:sz w:val="22"/>
          <w:szCs w:val="22"/>
          <w:u w:val="single"/>
        </w:rPr>
        <w:t>.</w:t>
      </w:r>
      <w:r w:rsidRPr="002B3E5B">
        <w:rPr>
          <w:rFonts w:ascii="Calibri" w:hAnsi="Calibri" w:cs="Calibri,BoldItalic"/>
          <w:bCs/>
          <w:iCs/>
          <w:sz w:val="22"/>
          <w:szCs w:val="22"/>
          <w:u w:val="single"/>
        </w:rPr>
        <w:t xml:space="preserve"> Záruka na hromadné a typově identické vady</w:t>
      </w:r>
    </w:p>
    <w:p w14:paraId="551C8CE1" w14:textId="178DD8B2" w:rsidR="00991497" w:rsidRPr="002B3E5B" w:rsidRDefault="00991497" w:rsidP="00991497">
      <w:pPr>
        <w:overflowPunct/>
        <w:jc w:val="both"/>
        <w:textAlignment w:val="auto"/>
        <w:rPr>
          <w:rFonts w:ascii="Calibri" w:hAnsi="Calibri" w:cs="Calibri"/>
          <w:sz w:val="22"/>
          <w:szCs w:val="22"/>
        </w:rPr>
      </w:pPr>
      <w:r w:rsidRPr="002B3E5B">
        <w:rPr>
          <w:rFonts w:ascii="Calibri" w:hAnsi="Calibri" w:cs="Calibri"/>
          <w:sz w:val="22"/>
          <w:szCs w:val="22"/>
        </w:rPr>
        <w:t>Hromadná vada je vada, která se vyskytne alespoň na 20</w:t>
      </w:r>
      <w:r w:rsidR="0054439D" w:rsidRPr="002B3E5B">
        <w:rPr>
          <w:rFonts w:ascii="Calibri" w:hAnsi="Calibri" w:cs="Calibri"/>
          <w:sz w:val="22"/>
          <w:szCs w:val="22"/>
        </w:rPr>
        <w:t xml:space="preserve"> </w:t>
      </w:r>
      <w:r w:rsidRPr="002B3E5B">
        <w:rPr>
          <w:rFonts w:ascii="Calibri" w:hAnsi="Calibri" w:cs="Calibri"/>
          <w:sz w:val="22"/>
          <w:szCs w:val="22"/>
        </w:rPr>
        <w:t xml:space="preserve">% vozů stejného typu v době, kdy jsou tyto závady kryty některou ze záruk. V případě, že </w:t>
      </w:r>
      <w:r w:rsidR="00C9162D" w:rsidRPr="002B3E5B">
        <w:rPr>
          <w:rFonts w:ascii="Calibri" w:hAnsi="Calibri" w:cs="Calibri"/>
          <w:sz w:val="22"/>
          <w:szCs w:val="22"/>
        </w:rPr>
        <w:t>k</w:t>
      </w:r>
      <w:r w:rsidRPr="002B3E5B">
        <w:rPr>
          <w:rFonts w:ascii="Calibri" w:hAnsi="Calibri" w:cs="Calibri"/>
          <w:sz w:val="22"/>
          <w:szCs w:val="22"/>
        </w:rPr>
        <w:t xml:space="preserve">upující uplatní vůči </w:t>
      </w:r>
      <w:r w:rsidR="00C9162D" w:rsidRPr="002B3E5B">
        <w:rPr>
          <w:rFonts w:ascii="Calibri" w:hAnsi="Calibri" w:cs="Calibri"/>
          <w:sz w:val="22"/>
          <w:szCs w:val="22"/>
        </w:rPr>
        <w:t>p</w:t>
      </w:r>
      <w:r w:rsidRPr="002B3E5B">
        <w:rPr>
          <w:rFonts w:ascii="Calibri" w:hAnsi="Calibri" w:cs="Calibri"/>
          <w:sz w:val="22"/>
          <w:szCs w:val="22"/>
        </w:rPr>
        <w:t xml:space="preserve">rodávajícímu reklamaci hromadné vady, je </w:t>
      </w:r>
      <w:r w:rsidR="00C9162D" w:rsidRPr="002B3E5B">
        <w:rPr>
          <w:rFonts w:ascii="Calibri" w:hAnsi="Calibri" w:cs="Calibri"/>
          <w:sz w:val="22"/>
          <w:szCs w:val="22"/>
        </w:rPr>
        <w:t>p</w:t>
      </w:r>
      <w:r w:rsidRPr="002B3E5B">
        <w:rPr>
          <w:rFonts w:ascii="Calibri" w:hAnsi="Calibri" w:cs="Calibri"/>
          <w:sz w:val="22"/>
          <w:szCs w:val="22"/>
        </w:rPr>
        <w:t xml:space="preserve">rodávají povinen v přiměřené lhůtě, nejpozději však do 60 dnů ode dne </w:t>
      </w:r>
      <w:r w:rsidR="00C9162D" w:rsidRPr="002B3E5B">
        <w:rPr>
          <w:rFonts w:ascii="Calibri" w:hAnsi="Calibri" w:cs="Calibri"/>
          <w:sz w:val="22"/>
          <w:szCs w:val="22"/>
        </w:rPr>
        <w:t xml:space="preserve">obdržení </w:t>
      </w:r>
      <w:r w:rsidRPr="002B3E5B">
        <w:rPr>
          <w:rFonts w:ascii="Calibri" w:hAnsi="Calibri" w:cs="Calibri"/>
          <w:sz w:val="22"/>
          <w:szCs w:val="22"/>
        </w:rPr>
        <w:t xml:space="preserve">reklamace, navrhnout technické řešení, které zabrání výskytu dalších vad stejného druhu, a po odsouhlasení </w:t>
      </w:r>
      <w:r w:rsidR="00C9162D" w:rsidRPr="002B3E5B">
        <w:rPr>
          <w:rFonts w:ascii="Calibri" w:hAnsi="Calibri" w:cs="Calibri"/>
          <w:sz w:val="22"/>
          <w:szCs w:val="22"/>
        </w:rPr>
        <w:t>k</w:t>
      </w:r>
      <w:r w:rsidRPr="002B3E5B">
        <w:rPr>
          <w:rFonts w:ascii="Calibri" w:hAnsi="Calibri" w:cs="Calibri"/>
          <w:sz w:val="22"/>
          <w:szCs w:val="22"/>
        </w:rPr>
        <w:t xml:space="preserve">upujícím provést na vlastní náklady neprodleně na všech dodaných vozech navrženou úpravu. Pro odstranění všech pochybností se pojmem hromadná vada myslí vícero rozličných vad, které spolu nemusejí nutně být funkčně či jinak spojeny na více </w:t>
      </w:r>
      <w:r w:rsidR="006854DC">
        <w:rPr>
          <w:rFonts w:ascii="Calibri" w:hAnsi="Calibri" w:cs="Calibri"/>
          <w:sz w:val="22"/>
          <w:szCs w:val="22"/>
        </w:rPr>
        <w:t>autobu</w:t>
      </w:r>
      <w:r w:rsidR="008009A3" w:rsidRPr="002B3E5B">
        <w:rPr>
          <w:rFonts w:ascii="Calibri" w:hAnsi="Calibri" w:cs="Calibri"/>
          <w:sz w:val="22"/>
          <w:szCs w:val="22"/>
        </w:rPr>
        <w:t>sech</w:t>
      </w:r>
      <w:r w:rsidRPr="002B3E5B">
        <w:rPr>
          <w:rFonts w:ascii="Calibri" w:hAnsi="Calibri" w:cs="Calibri"/>
          <w:sz w:val="22"/>
          <w:szCs w:val="22"/>
        </w:rPr>
        <w:t xml:space="preserve"> zároveň, tj. v době, kdy vady byly uplatněny, avšak nebyly ještě odstraněny. </w:t>
      </w:r>
    </w:p>
    <w:p w14:paraId="435565A3" w14:textId="77777777" w:rsidR="004A6B7A" w:rsidRPr="002B3E5B" w:rsidRDefault="004A6B7A" w:rsidP="00991497">
      <w:pPr>
        <w:overflowPunct/>
        <w:jc w:val="both"/>
        <w:textAlignment w:val="auto"/>
        <w:rPr>
          <w:rFonts w:ascii="Calibri" w:hAnsi="Calibri" w:cs="Calibri"/>
          <w:sz w:val="22"/>
          <w:szCs w:val="22"/>
        </w:rPr>
      </w:pPr>
    </w:p>
    <w:p w14:paraId="3E28E625" w14:textId="1F558306" w:rsidR="004A6B7A" w:rsidRPr="002B3E5B" w:rsidRDefault="004A6B7A" w:rsidP="004A6B7A">
      <w:pPr>
        <w:overflowPunct/>
        <w:spacing w:after="120"/>
        <w:jc w:val="both"/>
        <w:textAlignment w:val="auto"/>
        <w:rPr>
          <w:rFonts w:ascii="Calibri" w:hAnsi="Calibri" w:cs="Arial"/>
          <w:sz w:val="22"/>
          <w:szCs w:val="22"/>
        </w:rPr>
      </w:pPr>
      <w:r w:rsidRPr="002B3E5B">
        <w:rPr>
          <w:rFonts w:ascii="Calibri" w:hAnsi="Calibri" w:cs="Calibri"/>
          <w:bCs/>
          <w:sz w:val="22"/>
          <w:szCs w:val="22"/>
        </w:rPr>
        <w:t xml:space="preserve">Zadavatel může uplatnit hromadné vady pouze </w:t>
      </w:r>
      <w:r w:rsidRPr="002B3E5B">
        <w:rPr>
          <w:rFonts w:ascii="Calibri" w:hAnsi="Calibri" w:cs="Arial"/>
          <w:sz w:val="22"/>
          <w:szCs w:val="22"/>
        </w:rPr>
        <w:t xml:space="preserve">po dobu záruky na </w:t>
      </w:r>
      <w:r w:rsidR="006854DC">
        <w:rPr>
          <w:rFonts w:ascii="Calibri" w:hAnsi="Calibri" w:cs="Arial"/>
          <w:sz w:val="22"/>
          <w:szCs w:val="22"/>
        </w:rPr>
        <w:t>auto</w:t>
      </w:r>
      <w:r w:rsidR="00740475">
        <w:rPr>
          <w:rFonts w:ascii="Calibri" w:hAnsi="Calibri" w:cs="Arial"/>
          <w:sz w:val="22"/>
          <w:szCs w:val="22"/>
        </w:rPr>
        <w:t>b</w:t>
      </w:r>
      <w:r w:rsidR="008009A3" w:rsidRPr="002B3E5B">
        <w:rPr>
          <w:rFonts w:ascii="Calibri" w:hAnsi="Calibri" w:cs="Arial"/>
          <w:sz w:val="22"/>
          <w:szCs w:val="22"/>
        </w:rPr>
        <w:t>us</w:t>
      </w:r>
      <w:r w:rsidRPr="002B3E5B">
        <w:rPr>
          <w:rFonts w:ascii="Calibri" w:hAnsi="Calibri" w:cs="Arial"/>
          <w:sz w:val="22"/>
          <w:szCs w:val="22"/>
        </w:rPr>
        <w:t xml:space="preserve"> </w:t>
      </w:r>
      <w:r w:rsidR="000A76B2">
        <w:rPr>
          <w:rFonts w:ascii="Calibri" w:hAnsi="Calibri" w:cs="Arial"/>
          <w:bCs/>
          <w:sz w:val="22"/>
          <w:szCs w:val="22"/>
        </w:rPr>
        <w:t>, která se na danou vadu vztahuje</w:t>
      </w:r>
      <w:r w:rsidRPr="002B3E5B">
        <w:rPr>
          <w:rFonts w:ascii="Calibri" w:hAnsi="Calibri" w:cs="Arial"/>
          <w:sz w:val="22"/>
          <w:szCs w:val="22"/>
        </w:rPr>
        <w:t>. Vícero rozličných vad pak musí nastat za období 12 po sobě jdoucích měsíců.</w:t>
      </w:r>
    </w:p>
    <w:p w14:paraId="421201AB" w14:textId="77777777" w:rsidR="004A6B7A" w:rsidRPr="002B3E5B" w:rsidRDefault="004A6B7A" w:rsidP="00991497">
      <w:pPr>
        <w:overflowPunct/>
        <w:jc w:val="both"/>
        <w:textAlignment w:val="auto"/>
        <w:rPr>
          <w:rFonts w:ascii="Calibri" w:hAnsi="Calibri" w:cs="Calibri"/>
          <w:sz w:val="22"/>
          <w:szCs w:val="22"/>
        </w:rPr>
      </w:pPr>
    </w:p>
    <w:p w14:paraId="47D6C9FF" w14:textId="01AE963A" w:rsidR="00991497" w:rsidRPr="002B3E5B" w:rsidRDefault="00991497" w:rsidP="00991497">
      <w:pPr>
        <w:overflowPunct/>
        <w:jc w:val="both"/>
        <w:textAlignment w:val="auto"/>
        <w:rPr>
          <w:rFonts w:ascii="Calibri" w:hAnsi="Calibri" w:cs="Calibri"/>
          <w:sz w:val="22"/>
          <w:szCs w:val="22"/>
        </w:rPr>
      </w:pPr>
      <w:r w:rsidRPr="002B3E5B">
        <w:rPr>
          <w:rFonts w:ascii="Calibri" w:hAnsi="Calibri" w:cs="Calibri"/>
          <w:sz w:val="22"/>
          <w:szCs w:val="22"/>
        </w:rPr>
        <w:t xml:space="preserve">V případě, že se na </w:t>
      </w:r>
      <w:r w:rsidR="006854DC">
        <w:rPr>
          <w:rFonts w:ascii="Calibri" w:hAnsi="Calibri" w:cs="Calibri"/>
          <w:sz w:val="22"/>
          <w:szCs w:val="22"/>
        </w:rPr>
        <w:t>auto</w:t>
      </w:r>
      <w:r w:rsidR="00740475">
        <w:rPr>
          <w:rFonts w:ascii="Calibri" w:hAnsi="Calibri" w:cs="Calibri"/>
          <w:sz w:val="22"/>
          <w:szCs w:val="22"/>
        </w:rPr>
        <w:t>b</w:t>
      </w:r>
      <w:r w:rsidR="008009A3" w:rsidRPr="002B3E5B">
        <w:rPr>
          <w:rFonts w:ascii="Calibri" w:hAnsi="Calibri" w:cs="Calibri"/>
          <w:sz w:val="22"/>
          <w:szCs w:val="22"/>
        </w:rPr>
        <w:t>usech</w:t>
      </w:r>
      <w:r w:rsidRPr="002B3E5B">
        <w:rPr>
          <w:rFonts w:ascii="Calibri" w:hAnsi="Calibri" w:cs="Calibri"/>
          <w:sz w:val="22"/>
          <w:szCs w:val="22"/>
        </w:rPr>
        <w:t xml:space="preserve"> vyskytne typově identická vada, která se vyskytne alespoň </w:t>
      </w:r>
      <w:r w:rsidR="005E43A9" w:rsidRPr="002B3E5B">
        <w:rPr>
          <w:rFonts w:ascii="Calibri" w:hAnsi="Calibri" w:cs="Calibri"/>
          <w:sz w:val="22"/>
          <w:szCs w:val="22"/>
        </w:rPr>
        <w:t xml:space="preserve">u </w:t>
      </w:r>
      <w:r w:rsidRPr="002B3E5B">
        <w:rPr>
          <w:rFonts w:ascii="Calibri" w:hAnsi="Calibri" w:cs="Calibri"/>
          <w:sz w:val="22"/>
          <w:szCs w:val="22"/>
        </w:rPr>
        <w:t xml:space="preserve">20% </w:t>
      </w:r>
      <w:r w:rsidR="00613282" w:rsidRPr="002B3E5B">
        <w:rPr>
          <w:rFonts w:ascii="Calibri" w:hAnsi="Calibri" w:cs="Calibri"/>
          <w:sz w:val="22"/>
          <w:szCs w:val="22"/>
        </w:rPr>
        <w:t>vozů</w:t>
      </w:r>
      <w:r w:rsidRPr="002B3E5B">
        <w:rPr>
          <w:rFonts w:ascii="Calibri" w:hAnsi="Calibri" w:cs="Calibri"/>
          <w:sz w:val="22"/>
          <w:szCs w:val="22"/>
        </w:rPr>
        <w:t xml:space="preserve"> stejného typu v době, kdy jsou tyto závady kryty některou ze záruk a uplatní-li </w:t>
      </w:r>
      <w:r w:rsidR="003561B4" w:rsidRPr="002B3E5B">
        <w:rPr>
          <w:rFonts w:ascii="Calibri" w:hAnsi="Calibri" w:cs="Calibri"/>
          <w:sz w:val="22"/>
          <w:szCs w:val="22"/>
        </w:rPr>
        <w:t>k</w:t>
      </w:r>
      <w:r w:rsidRPr="002B3E5B">
        <w:rPr>
          <w:rFonts w:ascii="Calibri" w:hAnsi="Calibri" w:cs="Calibri"/>
          <w:sz w:val="22"/>
          <w:szCs w:val="22"/>
        </w:rPr>
        <w:t xml:space="preserve">upující reklamaci typově identické vady a prokáže výše uvedenou četnost, je </w:t>
      </w:r>
      <w:r w:rsidR="003561B4" w:rsidRPr="002B3E5B">
        <w:rPr>
          <w:rFonts w:ascii="Calibri" w:hAnsi="Calibri" w:cs="Calibri"/>
          <w:sz w:val="22"/>
          <w:szCs w:val="22"/>
        </w:rPr>
        <w:t>p</w:t>
      </w:r>
      <w:r w:rsidRPr="002B3E5B">
        <w:rPr>
          <w:rFonts w:ascii="Calibri" w:hAnsi="Calibri" w:cs="Calibri"/>
          <w:sz w:val="22"/>
          <w:szCs w:val="22"/>
        </w:rPr>
        <w:t xml:space="preserve">rodávající povinen v přiměřené lhůtě, nejpozději však do 60 dnů ode dne reklamace, navrhnout technické řešení, které zabrání výskytu dalších vad stejného druhu, a po odsouhlasení </w:t>
      </w:r>
      <w:r w:rsidR="003561B4" w:rsidRPr="002B3E5B">
        <w:rPr>
          <w:rFonts w:ascii="Calibri" w:hAnsi="Calibri" w:cs="Calibri"/>
          <w:sz w:val="22"/>
          <w:szCs w:val="22"/>
        </w:rPr>
        <w:t>k</w:t>
      </w:r>
      <w:r w:rsidRPr="002B3E5B">
        <w:rPr>
          <w:rFonts w:ascii="Calibri" w:hAnsi="Calibri" w:cs="Calibri"/>
          <w:sz w:val="22"/>
          <w:szCs w:val="22"/>
        </w:rPr>
        <w:t xml:space="preserve">upujícím provést na vlastní náklady neprodleně na všech dodaných </w:t>
      </w:r>
      <w:r w:rsidR="00613282" w:rsidRPr="002B3E5B">
        <w:rPr>
          <w:rFonts w:ascii="Calibri" w:hAnsi="Calibri" w:cs="Calibri"/>
          <w:sz w:val="22"/>
          <w:szCs w:val="22"/>
        </w:rPr>
        <w:t>vozech</w:t>
      </w:r>
      <w:r w:rsidRPr="002B3E5B">
        <w:rPr>
          <w:rFonts w:ascii="Calibri" w:hAnsi="Calibri" w:cs="Calibri"/>
          <w:sz w:val="22"/>
          <w:szCs w:val="22"/>
        </w:rPr>
        <w:t xml:space="preserve"> navrženou úpravu. Pro odstranění všech pochybností se pojmem typově identická vada myslí vícero stejných vad na více </w:t>
      </w:r>
      <w:r w:rsidR="006854DC">
        <w:rPr>
          <w:rFonts w:ascii="Calibri" w:hAnsi="Calibri" w:cs="Calibri"/>
          <w:sz w:val="22"/>
          <w:szCs w:val="22"/>
        </w:rPr>
        <w:t>auto</w:t>
      </w:r>
      <w:r w:rsidR="00740475">
        <w:rPr>
          <w:rFonts w:ascii="Calibri" w:hAnsi="Calibri" w:cs="Calibri"/>
          <w:sz w:val="22"/>
          <w:szCs w:val="22"/>
        </w:rPr>
        <w:t>b</w:t>
      </w:r>
      <w:r w:rsidR="008009A3" w:rsidRPr="002B3E5B">
        <w:rPr>
          <w:rFonts w:ascii="Calibri" w:hAnsi="Calibri" w:cs="Calibri"/>
          <w:sz w:val="22"/>
          <w:szCs w:val="22"/>
        </w:rPr>
        <w:t>usech</w:t>
      </w:r>
      <w:r w:rsidR="00A24177" w:rsidRPr="002B3E5B">
        <w:rPr>
          <w:rFonts w:ascii="Calibri" w:hAnsi="Calibri" w:cs="Calibri"/>
          <w:sz w:val="22"/>
          <w:szCs w:val="22"/>
        </w:rPr>
        <w:t xml:space="preserve"> v</w:t>
      </w:r>
      <w:r w:rsidR="00551978">
        <w:rPr>
          <w:rFonts w:ascii="Calibri" w:hAnsi="Calibri" w:cs="Calibri"/>
          <w:sz w:val="22"/>
          <w:szCs w:val="22"/>
        </w:rPr>
        <w:t>e stejném nebo</w:t>
      </w:r>
      <w:r w:rsidR="00A24177" w:rsidRPr="002B3E5B">
        <w:rPr>
          <w:rFonts w:ascii="Calibri" w:hAnsi="Calibri" w:cs="Calibri"/>
          <w:sz w:val="22"/>
          <w:szCs w:val="22"/>
        </w:rPr>
        <w:t> různém časovém období.</w:t>
      </w:r>
      <w:r w:rsidRPr="002B3E5B">
        <w:rPr>
          <w:rFonts w:ascii="Calibri" w:hAnsi="Calibri" w:cs="Calibri"/>
          <w:sz w:val="22"/>
          <w:szCs w:val="22"/>
        </w:rPr>
        <w:t xml:space="preserve"> </w:t>
      </w:r>
    </w:p>
    <w:p w14:paraId="1610236A" w14:textId="77777777" w:rsidR="004A6B7A" w:rsidRPr="002B3E5B" w:rsidRDefault="004A6B7A" w:rsidP="00991497">
      <w:pPr>
        <w:overflowPunct/>
        <w:jc w:val="both"/>
        <w:textAlignment w:val="auto"/>
        <w:rPr>
          <w:rFonts w:ascii="Calibri" w:hAnsi="Calibri" w:cs="Calibri"/>
          <w:sz w:val="22"/>
          <w:szCs w:val="22"/>
        </w:rPr>
      </w:pPr>
    </w:p>
    <w:p w14:paraId="042B62F1" w14:textId="5F53E927" w:rsidR="004A6B7A" w:rsidRPr="002B3E5B" w:rsidRDefault="004A6B7A" w:rsidP="004A6B7A">
      <w:pPr>
        <w:jc w:val="both"/>
        <w:rPr>
          <w:rFonts w:ascii="Calibri" w:hAnsi="Calibri" w:cs="Arial"/>
          <w:sz w:val="22"/>
          <w:szCs w:val="22"/>
        </w:rPr>
      </w:pPr>
      <w:r w:rsidRPr="002B3E5B">
        <w:rPr>
          <w:rFonts w:ascii="Calibri" w:hAnsi="Calibri" w:cs="Calibri"/>
          <w:bCs/>
          <w:sz w:val="22"/>
          <w:szCs w:val="22"/>
        </w:rPr>
        <w:lastRenderedPageBreak/>
        <w:t xml:space="preserve">Zadavatel může uplatnit typově identické vady pouze </w:t>
      </w:r>
      <w:r w:rsidRPr="002B3E5B">
        <w:rPr>
          <w:rFonts w:ascii="Calibri" w:hAnsi="Calibri" w:cs="Arial"/>
          <w:sz w:val="22"/>
          <w:szCs w:val="22"/>
        </w:rPr>
        <w:t xml:space="preserve">po dobu záruky na </w:t>
      </w:r>
      <w:r w:rsidR="006854DC">
        <w:rPr>
          <w:rFonts w:ascii="Calibri" w:hAnsi="Calibri" w:cs="Arial"/>
          <w:sz w:val="22"/>
          <w:szCs w:val="22"/>
        </w:rPr>
        <w:t>auto</w:t>
      </w:r>
      <w:r w:rsidR="00740475">
        <w:rPr>
          <w:rFonts w:ascii="Calibri" w:hAnsi="Calibri" w:cs="Arial"/>
          <w:sz w:val="22"/>
          <w:szCs w:val="22"/>
        </w:rPr>
        <w:t>b</w:t>
      </w:r>
      <w:r w:rsidR="008009A3" w:rsidRPr="002B3E5B">
        <w:rPr>
          <w:rFonts w:ascii="Calibri" w:hAnsi="Calibri" w:cs="Arial"/>
          <w:sz w:val="22"/>
          <w:szCs w:val="22"/>
        </w:rPr>
        <w:t>us</w:t>
      </w:r>
      <w:r w:rsidR="00B14077">
        <w:rPr>
          <w:rFonts w:ascii="Calibri" w:hAnsi="Calibri" w:cs="Arial"/>
          <w:sz w:val="22"/>
          <w:szCs w:val="22"/>
        </w:rPr>
        <w:t>, která se na vadu vztahuje</w:t>
      </w:r>
      <w:r w:rsidR="006854DC" w:rsidRPr="002B3E5B">
        <w:rPr>
          <w:rFonts w:ascii="Calibri" w:hAnsi="Calibri" w:cs="Arial"/>
          <w:sz w:val="22"/>
          <w:szCs w:val="22"/>
        </w:rPr>
        <w:t>.</w:t>
      </w:r>
      <w:r w:rsidR="00506840" w:rsidRPr="002B3E5B">
        <w:rPr>
          <w:rFonts w:ascii="Calibri" w:hAnsi="Calibri" w:cs="Arial"/>
          <w:sz w:val="22"/>
          <w:szCs w:val="22"/>
        </w:rPr>
        <w:t xml:space="preserve"> </w:t>
      </w:r>
      <w:r w:rsidRPr="002B3E5B">
        <w:rPr>
          <w:rFonts w:ascii="Calibri" w:hAnsi="Calibri" w:cs="Arial"/>
          <w:sz w:val="22"/>
          <w:szCs w:val="22"/>
        </w:rPr>
        <w:t>Vícero stejných vad pak musí nastat za 24 po sobě jdoucích měsíců.</w:t>
      </w:r>
    </w:p>
    <w:p w14:paraId="0F7F6B54" w14:textId="77777777" w:rsidR="004A6B7A" w:rsidRPr="002B3E5B" w:rsidRDefault="004A6B7A" w:rsidP="00991497">
      <w:pPr>
        <w:overflowPunct/>
        <w:jc w:val="both"/>
        <w:textAlignment w:val="auto"/>
        <w:rPr>
          <w:rFonts w:ascii="Calibri" w:hAnsi="Calibri" w:cs="Calibri"/>
          <w:sz w:val="22"/>
          <w:szCs w:val="22"/>
        </w:rPr>
      </w:pPr>
    </w:p>
    <w:p w14:paraId="26453CB3" w14:textId="23580B55" w:rsidR="00991497" w:rsidRPr="002B3E5B" w:rsidRDefault="00991497" w:rsidP="00991497">
      <w:pPr>
        <w:overflowPunct/>
        <w:jc w:val="both"/>
        <w:textAlignment w:val="auto"/>
        <w:rPr>
          <w:rFonts w:ascii="Calibri" w:hAnsi="Calibri" w:cs="Calibri"/>
          <w:sz w:val="22"/>
          <w:szCs w:val="22"/>
        </w:rPr>
      </w:pPr>
      <w:r w:rsidRPr="002B3E5B">
        <w:rPr>
          <w:rFonts w:ascii="Calibri" w:hAnsi="Calibri" w:cs="Calibri"/>
          <w:sz w:val="22"/>
          <w:szCs w:val="22"/>
        </w:rPr>
        <w:t>Prodávají</w:t>
      </w:r>
      <w:r w:rsidR="003D7F5B" w:rsidRPr="002B3E5B">
        <w:rPr>
          <w:rFonts w:ascii="Calibri" w:hAnsi="Calibri" w:cs="Calibri"/>
          <w:sz w:val="22"/>
          <w:szCs w:val="22"/>
        </w:rPr>
        <w:t>cí</w:t>
      </w:r>
      <w:r w:rsidRPr="002B3E5B">
        <w:rPr>
          <w:rFonts w:ascii="Calibri" w:hAnsi="Calibri" w:cs="Calibri"/>
          <w:sz w:val="22"/>
          <w:szCs w:val="22"/>
        </w:rPr>
        <w:t xml:space="preserve"> je povinen uhradit </w:t>
      </w:r>
      <w:r w:rsidR="003561B4" w:rsidRPr="002B3E5B">
        <w:rPr>
          <w:rFonts w:ascii="Calibri" w:hAnsi="Calibri" w:cs="Calibri"/>
          <w:sz w:val="22"/>
          <w:szCs w:val="22"/>
        </w:rPr>
        <w:t>k</w:t>
      </w:r>
      <w:r w:rsidRPr="002B3E5B">
        <w:rPr>
          <w:rFonts w:ascii="Calibri" w:hAnsi="Calibri" w:cs="Calibri"/>
          <w:sz w:val="22"/>
          <w:szCs w:val="22"/>
        </w:rPr>
        <w:t xml:space="preserve">upujícímu všechny </w:t>
      </w:r>
      <w:r w:rsidR="00615118" w:rsidRPr="002B3E5B">
        <w:rPr>
          <w:rFonts w:ascii="Calibri" w:hAnsi="Calibri" w:cs="Calibri"/>
          <w:sz w:val="22"/>
          <w:szCs w:val="22"/>
        </w:rPr>
        <w:t xml:space="preserve">vynaložené </w:t>
      </w:r>
      <w:r w:rsidRPr="002B3E5B">
        <w:rPr>
          <w:rFonts w:ascii="Calibri" w:hAnsi="Calibri" w:cs="Calibri"/>
          <w:sz w:val="22"/>
          <w:szCs w:val="22"/>
        </w:rPr>
        <w:t xml:space="preserve">náklady související s opravou vad (zejména náklady na přistavení vozidla na </w:t>
      </w:r>
      <w:r w:rsidR="00615118" w:rsidRPr="002B3E5B">
        <w:rPr>
          <w:rFonts w:ascii="Calibri" w:hAnsi="Calibri" w:cs="Calibri"/>
          <w:sz w:val="22"/>
          <w:szCs w:val="22"/>
        </w:rPr>
        <w:t>p</w:t>
      </w:r>
      <w:r w:rsidRPr="002B3E5B">
        <w:rPr>
          <w:rFonts w:ascii="Calibri" w:hAnsi="Calibri" w:cs="Calibri"/>
          <w:sz w:val="22"/>
          <w:szCs w:val="22"/>
        </w:rPr>
        <w:t xml:space="preserve">rodávajícím určené místo). Pokud </w:t>
      </w:r>
      <w:r w:rsidR="00615118" w:rsidRPr="002B3E5B">
        <w:rPr>
          <w:rFonts w:ascii="Calibri" w:hAnsi="Calibri" w:cs="Calibri"/>
          <w:sz w:val="22"/>
          <w:szCs w:val="22"/>
        </w:rPr>
        <w:t>p</w:t>
      </w:r>
      <w:r w:rsidRPr="002B3E5B">
        <w:rPr>
          <w:rFonts w:ascii="Calibri" w:hAnsi="Calibri" w:cs="Calibri"/>
          <w:sz w:val="22"/>
          <w:szCs w:val="22"/>
        </w:rPr>
        <w:t>rodávají</w:t>
      </w:r>
      <w:r w:rsidR="003D7F5B" w:rsidRPr="002B3E5B">
        <w:rPr>
          <w:rFonts w:ascii="Calibri" w:hAnsi="Calibri" w:cs="Calibri"/>
          <w:sz w:val="22"/>
          <w:szCs w:val="22"/>
        </w:rPr>
        <w:t>cí</w:t>
      </w:r>
      <w:r w:rsidRPr="002B3E5B">
        <w:rPr>
          <w:rFonts w:ascii="Calibri" w:hAnsi="Calibri" w:cs="Calibri"/>
          <w:sz w:val="22"/>
          <w:szCs w:val="22"/>
        </w:rPr>
        <w:t xml:space="preserve"> do 90 dnů ode dne uplatnění reklamace hromadné nebo typově identické vady tuto vadu neodstraní, je povinen uhradit Kupujícímu smluvní pokutu ve výši 0,05</w:t>
      </w:r>
      <w:r w:rsidR="0054439D" w:rsidRPr="002B3E5B">
        <w:rPr>
          <w:rFonts w:ascii="Calibri" w:hAnsi="Calibri" w:cs="Calibri"/>
          <w:sz w:val="22"/>
          <w:szCs w:val="22"/>
        </w:rPr>
        <w:t xml:space="preserve"> </w:t>
      </w:r>
      <w:r w:rsidRPr="002B3E5B">
        <w:rPr>
          <w:rFonts w:ascii="Calibri" w:hAnsi="Calibri" w:cs="Calibri"/>
          <w:sz w:val="22"/>
          <w:szCs w:val="22"/>
        </w:rPr>
        <w:t xml:space="preserve">% z kupní ceny </w:t>
      </w:r>
      <w:r w:rsidR="004A6B7A" w:rsidRPr="002B3E5B">
        <w:rPr>
          <w:rFonts w:ascii="Calibri" w:hAnsi="Calibri" w:cs="Calibri"/>
          <w:sz w:val="22"/>
          <w:szCs w:val="22"/>
        </w:rPr>
        <w:t xml:space="preserve">daného vadného vozidla </w:t>
      </w:r>
      <w:r w:rsidRPr="002B3E5B">
        <w:rPr>
          <w:rFonts w:ascii="Calibri" w:hAnsi="Calibri" w:cs="Calibri"/>
          <w:sz w:val="22"/>
          <w:szCs w:val="22"/>
        </w:rPr>
        <w:t xml:space="preserve">za každý </w:t>
      </w:r>
      <w:r w:rsidR="00615118" w:rsidRPr="002B3E5B">
        <w:rPr>
          <w:rFonts w:ascii="Calibri" w:hAnsi="Calibri" w:cs="Calibri"/>
          <w:sz w:val="22"/>
          <w:szCs w:val="22"/>
        </w:rPr>
        <w:t xml:space="preserve">započatý </w:t>
      </w:r>
      <w:r w:rsidRPr="002B3E5B">
        <w:rPr>
          <w:rFonts w:ascii="Calibri" w:hAnsi="Calibri" w:cs="Calibri"/>
          <w:sz w:val="22"/>
          <w:szCs w:val="22"/>
        </w:rPr>
        <w:t>den,</w:t>
      </w:r>
      <w:r w:rsidR="00DB65B6">
        <w:rPr>
          <w:rFonts w:ascii="Calibri" w:hAnsi="Calibri" w:cs="Calibri"/>
          <w:sz w:val="22"/>
          <w:szCs w:val="22"/>
        </w:rPr>
        <w:t xml:space="preserve"> kdy závada nebyla odstraněna a</w:t>
      </w:r>
      <w:r w:rsidRPr="002B3E5B">
        <w:rPr>
          <w:rFonts w:ascii="Calibri" w:hAnsi="Calibri" w:cs="Calibri"/>
          <w:sz w:val="22"/>
          <w:szCs w:val="22"/>
        </w:rPr>
        <w:t xml:space="preserve"> kdy </w:t>
      </w:r>
      <w:r w:rsidR="00615118" w:rsidRPr="002B3E5B">
        <w:rPr>
          <w:rFonts w:ascii="Calibri" w:hAnsi="Calibri" w:cs="Calibri"/>
          <w:sz w:val="22"/>
          <w:szCs w:val="22"/>
        </w:rPr>
        <w:t>k</w:t>
      </w:r>
      <w:r w:rsidRPr="002B3E5B">
        <w:rPr>
          <w:rFonts w:ascii="Calibri" w:hAnsi="Calibri" w:cs="Calibri"/>
          <w:sz w:val="22"/>
          <w:szCs w:val="22"/>
        </w:rPr>
        <w:t xml:space="preserve">upující nebude </w:t>
      </w:r>
      <w:r w:rsidR="00615118" w:rsidRPr="002B3E5B">
        <w:rPr>
          <w:rFonts w:ascii="Calibri" w:hAnsi="Calibri" w:cs="Calibri"/>
          <w:sz w:val="22"/>
          <w:szCs w:val="22"/>
        </w:rPr>
        <w:t xml:space="preserve">možné z důvodu existence vady nebo možnosti jejího projevení </w:t>
      </w:r>
      <w:r w:rsidRPr="002B3E5B">
        <w:rPr>
          <w:rFonts w:ascii="Calibri" w:hAnsi="Calibri" w:cs="Calibri"/>
          <w:sz w:val="22"/>
          <w:szCs w:val="22"/>
        </w:rPr>
        <w:t xml:space="preserve">provozovat vozidlo bez ohrožení bezpečnosti provozu a bez rizika vzniku dalších škod. Kromě toho je v takovém případě </w:t>
      </w:r>
      <w:r w:rsidR="00615118" w:rsidRPr="002B3E5B">
        <w:rPr>
          <w:rFonts w:ascii="Calibri" w:hAnsi="Calibri" w:cs="Calibri"/>
          <w:sz w:val="22"/>
          <w:szCs w:val="22"/>
        </w:rPr>
        <w:t>p</w:t>
      </w:r>
      <w:r w:rsidRPr="002B3E5B">
        <w:rPr>
          <w:rFonts w:ascii="Calibri" w:hAnsi="Calibri" w:cs="Calibri"/>
          <w:sz w:val="22"/>
          <w:szCs w:val="22"/>
        </w:rPr>
        <w:t>rodávají</w:t>
      </w:r>
      <w:r w:rsidR="003D7F5B" w:rsidRPr="002B3E5B">
        <w:rPr>
          <w:rFonts w:ascii="Calibri" w:hAnsi="Calibri" w:cs="Calibri"/>
          <w:sz w:val="22"/>
          <w:szCs w:val="22"/>
        </w:rPr>
        <w:t>cí</w:t>
      </w:r>
      <w:r w:rsidRPr="002B3E5B">
        <w:rPr>
          <w:rFonts w:ascii="Calibri" w:hAnsi="Calibri" w:cs="Calibri"/>
          <w:sz w:val="22"/>
          <w:szCs w:val="22"/>
        </w:rPr>
        <w:t xml:space="preserve"> povinen uhradit Kupujícímu všechny další náklady spojené s výskytem vady (např. přistavování </w:t>
      </w:r>
      <w:r w:rsidR="004067DB">
        <w:rPr>
          <w:rFonts w:ascii="Calibri" w:hAnsi="Calibri" w:cs="Calibri"/>
          <w:sz w:val="22"/>
          <w:szCs w:val="22"/>
        </w:rPr>
        <w:t>auto</w:t>
      </w:r>
      <w:r w:rsidR="00740475">
        <w:rPr>
          <w:rFonts w:ascii="Calibri" w:hAnsi="Calibri" w:cs="Calibri"/>
          <w:sz w:val="22"/>
          <w:szCs w:val="22"/>
        </w:rPr>
        <w:t>b</w:t>
      </w:r>
      <w:r w:rsidR="008009A3" w:rsidRPr="002B3E5B">
        <w:rPr>
          <w:rFonts w:ascii="Calibri" w:hAnsi="Calibri" w:cs="Calibri"/>
          <w:sz w:val="22"/>
          <w:szCs w:val="22"/>
        </w:rPr>
        <w:t>usů</w:t>
      </w:r>
      <w:r w:rsidRPr="002B3E5B">
        <w:rPr>
          <w:rFonts w:ascii="Calibri" w:hAnsi="Calibri" w:cs="Calibri"/>
          <w:sz w:val="22"/>
          <w:szCs w:val="22"/>
        </w:rPr>
        <w:t xml:space="preserve"> do opravny, výměny </w:t>
      </w:r>
      <w:r w:rsidR="006863A0">
        <w:rPr>
          <w:rFonts w:ascii="Calibri" w:hAnsi="Calibri" w:cs="Calibri"/>
          <w:sz w:val="22"/>
          <w:szCs w:val="22"/>
        </w:rPr>
        <w:t>auto</w:t>
      </w:r>
      <w:r w:rsidR="00740475">
        <w:rPr>
          <w:rFonts w:ascii="Calibri" w:hAnsi="Calibri" w:cs="Calibri"/>
          <w:sz w:val="22"/>
          <w:szCs w:val="22"/>
        </w:rPr>
        <w:t>b</w:t>
      </w:r>
      <w:r w:rsidR="008009A3" w:rsidRPr="002B3E5B">
        <w:rPr>
          <w:rFonts w:ascii="Calibri" w:hAnsi="Calibri" w:cs="Calibri"/>
          <w:sz w:val="22"/>
          <w:szCs w:val="22"/>
        </w:rPr>
        <w:t>usů</w:t>
      </w:r>
      <w:r w:rsidRPr="002B3E5B">
        <w:rPr>
          <w:rFonts w:ascii="Calibri" w:hAnsi="Calibri" w:cs="Calibri"/>
          <w:sz w:val="22"/>
          <w:szCs w:val="22"/>
        </w:rPr>
        <w:t xml:space="preserve"> na lince, odtahy nepojízdných </w:t>
      </w:r>
      <w:r w:rsidR="006863A0">
        <w:rPr>
          <w:rFonts w:ascii="Calibri" w:hAnsi="Calibri" w:cs="Calibri"/>
          <w:sz w:val="22"/>
          <w:szCs w:val="22"/>
        </w:rPr>
        <w:t>auto</w:t>
      </w:r>
      <w:r w:rsidR="00740475">
        <w:rPr>
          <w:rFonts w:ascii="Calibri" w:hAnsi="Calibri" w:cs="Calibri"/>
          <w:sz w:val="22"/>
          <w:szCs w:val="22"/>
        </w:rPr>
        <w:t>b</w:t>
      </w:r>
      <w:r w:rsidR="008009A3" w:rsidRPr="002B3E5B">
        <w:rPr>
          <w:rFonts w:ascii="Calibri" w:hAnsi="Calibri" w:cs="Calibri"/>
          <w:sz w:val="22"/>
          <w:szCs w:val="22"/>
        </w:rPr>
        <w:t>usů</w:t>
      </w:r>
      <w:r w:rsidRPr="002B3E5B">
        <w:rPr>
          <w:rFonts w:ascii="Calibri" w:hAnsi="Calibri" w:cs="Calibri"/>
          <w:sz w:val="22"/>
          <w:szCs w:val="22"/>
        </w:rPr>
        <w:t xml:space="preserve"> apod.). </w:t>
      </w:r>
    </w:p>
    <w:p w14:paraId="493667EF" w14:textId="15A56C97" w:rsidR="00991497" w:rsidRPr="002B3E5B" w:rsidRDefault="00991497" w:rsidP="00991497">
      <w:pPr>
        <w:overflowPunct/>
        <w:jc w:val="both"/>
        <w:textAlignment w:val="auto"/>
        <w:rPr>
          <w:rFonts w:ascii="Calibri" w:hAnsi="Calibri" w:cs="Arial"/>
          <w:bCs/>
          <w:sz w:val="22"/>
          <w:szCs w:val="22"/>
        </w:rPr>
      </w:pPr>
      <w:r w:rsidRPr="002B3E5B">
        <w:rPr>
          <w:rFonts w:ascii="Calibri" w:hAnsi="Calibri" w:cs="Calibri"/>
          <w:sz w:val="22"/>
          <w:szCs w:val="22"/>
        </w:rPr>
        <w:t xml:space="preserve">V případě, že </w:t>
      </w:r>
      <w:r w:rsidR="00615118" w:rsidRPr="002B3E5B">
        <w:rPr>
          <w:rFonts w:ascii="Calibri" w:hAnsi="Calibri" w:cs="Calibri"/>
          <w:sz w:val="22"/>
          <w:szCs w:val="22"/>
        </w:rPr>
        <w:t>p</w:t>
      </w:r>
      <w:r w:rsidRPr="002B3E5B">
        <w:rPr>
          <w:rFonts w:ascii="Calibri" w:hAnsi="Calibri" w:cs="Calibri"/>
          <w:sz w:val="22"/>
          <w:szCs w:val="22"/>
        </w:rPr>
        <w:t>rodávají</w:t>
      </w:r>
      <w:r w:rsidR="00615118" w:rsidRPr="002B3E5B">
        <w:rPr>
          <w:rFonts w:ascii="Calibri" w:hAnsi="Calibri" w:cs="Calibri"/>
          <w:sz w:val="22"/>
          <w:szCs w:val="22"/>
        </w:rPr>
        <w:t>cí</w:t>
      </w:r>
      <w:r w:rsidRPr="002B3E5B">
        <w:rPr>
          <w:rFonts w:ascii="Calibri" w:hAnsi="Calibri" w:cs="Calibri"/>
          <w:sz w:val="22"/>
          <w:szCs w:val="22"/>
        </w:rPr>
        <w:t xml:space="preserve"> doloží, že reklamovaná hromadná nebo typově identická vada se může vyskytnout pouze u určitých rozpoznatelných součástí, může být nápravné opatření omezeno pouze na vozy, které vadnou součást obsahují, ovšem pouze na základě písemného souhlasu </w:t>
      </w:r>
      <w:r w:rsidR="005702E9" w:rsidRPr="002B3E5B">
        <w:rPr>
          <w:rFonts w:ascii="Calibri" w:hAnsi="Calibri" w:cs="Calibri"/>
          <w:sz w:val="22"/>
          <w:szCs w:val="22"/>
        </w:rPr>
        <w:t>k</w:t>
      </w:r>
      <w:r w:rsidRPr="002B3E5B">
        <w:rPr>
          <w:rFonts w:ascii="Calibri" w:hAnsi="Calibri" w:cs="Calibri"/>
          <w:sz w:val="22"/>
          <w:szCs w:val="22"/>
        </w:rPr>
        <w:t xml:space="preserve">upujícího. Pokud nebude </w:t>
      </w:r>
      <w:r w:rsidR="005702E9" w:rsidRPr="002B3E5B">
        <w:rPr>
          <w:rFonts w:ascii="Calibri" w:hAnsi="Calibri" w:cs="Calibri"/>
          <w:sz w:val="22"/>
          <w:szCs w:val="22"/>
        </w:rPr>
        <w:t>p</w:t>
      </w:r>
      <w:r w:rsidRPr="002B3E5B">
        <w:rPr>
          <w:rFonts w:ascii="Calibri" w:hAnsi="Calibri" w:cs="Calibri"/>
          <w:sz w:val="22"/>
          <w:szCs w:val="22"/>
        </w:rPr>
        <w:t>rodávajícím předloženo vhodné technické řešení, z</w:t>
      </w:r>
      <w:r w:rsidR="00052A5B" w:rsidRPr="002B3E5B">
        <w:rPr>
          <w:rFonts w:ascii="Calibri" w:hAnsi="Calibri" w:cs="Calibri"/>
          <w:sz w:val="22"/>
          <w:szCs w:val="22"/>
        </w:rPr>
        <w:t>áruka na</w:t>
      </w:r>
      <w:r w:rsidRPr="002B3E5B">
        <w:rPr>
          <w:rFonts w:ascii="Calibri" w:hAnsi="Calibri" w:cs="Calibri"/>
          <w:sz w:val="22"/>
          <w:szCs w:val="22"/>
        </w:rPr>
        <w:t xml:space="preserve"> vadný díl</w:t>
      </w:r>
      <w:r w:rsidR="00052A5B" w:rsidRPr="002B3E5B">
        <w:rPr>
          <w:rFonts w:ascii="Calibri" w:hAnsi="Calibri" w:cs="Calibri"/>
          <w:sz w:val="22"/>
          <w:szCs w:val="22"/>
        </w:rPr>
        <w:t xml:space="preserve"> se prodlužuje na délku odpovídající </w:t>
      </w:r>
      <w:r w:rsidRPr="002B3E5B">
        <w:rPr>
          <w:rFonts w:ascii="Calibri" w:hAnsi="Calibri" w:cs="Calibri"/>
          <w:sz w:val="22"/>
          <w:szCs w:val="22"/>
        </w:rPr>
        <w:t xml:space="preserve">garantované životnosti </w:t>
      </w:r>
      <w:r w:rsidR="004067DB">
        <w:rPr>
          <w:rFonts w:ascii="Calibri" w:hAnsi="Calibri" w:cs="Calibri"/>
          <w:sz w:val="22"/>
          <w:szCs w:val="22"/>
        </w:rPr>
        <w:t>auto</w:t>
      </w:r>
      <w:r w:rsidR="00740475">
        <w:rPr>
          <w:rFonts w:ascii="Calibri" w:hAnsi="Calibri" w:cs="Calibri"/>
          <w:sz w:val="22"/>
          <w:szCs w:val="22"/>
        </w:rPr>
        <w:t>b</w:t>
      </w:r>
      <w:r w:rsidR="008009A3" w:rsidRPr="002B3E5B">
        <w:rPr>
          <w:rFonts w:ascii="Calibri" w:hAnsi="Calibri" w:cs="Calibri"/>
          <w:sz w:val="22"/>
          <w:szCs w:val="22"/>
        </w:rPr>
        <w:t>usu</w:t>
      </w:r>
      <w:r w:rsidRPr="002B3E5B">
        <w:rPr>
          <w:rFonts w:ascii="Calibri" w:hAnsi="Calibri" w:cs="Calibri"/>
          <w:sz w:val="22"/>
          <w:szCs w:val="22"/>
        </w:rPr>
        <w:t xml:space="preserve">, nebo může </w:t>
      </w:r>
      <w:r w:rsidR="005702E9" w:rsidRPr="002B3E5B">
        <w:rPr>
          <w:rFonts w:ascii="Calibri" w:hAnsi="Calibri" w:cs="Calibri"/>
          <w:sz w:val="22"/>
          <w:szCs w:val="22"/>
        </w:rPr>
        <w:t>p</w:t>
      </w:r>
      <w:r w:rsidRPr="002B3E5B">
        <w:rPr>
          <w:rFonts w:ascii="Calibri" w:hAnsi="Calibri" w:cs="Calibri"/>
          <w:sz w:val="22"/>
          <w:szCs w:val="22"/>
        </w:rPr>
        <w:t>rodávají</w:t>
      </w:r>
      <w:r w:rsidR="00C33D45" w:rsidRPr="002B3E5B">
        <w:rPr>
          <w:rFonts w:ascii="Calibri" w:hAnsi="Calibri" w:cs="Calibri"/>
          <w:sz w:val="22"/>
          <w:szCs w:val="22"/>
        </w:rPr>
        <w:t>cí</w:t>
      </w:r>
      <w:r w:rsidRPr="002B3E5B">
        <w:rPr>
          <w:rFonts w:ascii="Calibri" w:hAnsi="Calibri" w:cs="Calibri"/>
          <w:sz w:val="22"/>
          <w:szCs w:val="22"/>
        </w:rPr>
        <w:t xml:space="preserve"> navrhnout vhodnou formu kompenzace nákladů, dopočítaných za tuto dobu.</w:t>
      </w:r>
    </w:p>
    <w:p w14:paraId="473E0B8C" w14:textId="77777777" w:rsidR="00991497" w:rsidRPr="002B3E5B" w:rsidRDefault="00991497" w:rsidP="00991497">
      <w:pPr>
        <w:spacing w:before="60"/>
        <w:ind w:left="28"/>
        <w:jc w:val="both"/>
        <w:rPr>
          <w:rFonts w:ascii="Calibri" w:hAnsi="Calibri" w:cs="Arial"/>
          <w:bCs/>
          <w:sz w:val="22"/>
          <w:szCs w:val="22"/>
        </w:rPr>
      </w:pPr>
    </w:p>
    <w:p w14:paraId="324DDDE4" w14:textId="57D6F035" w:rsidR="00991497" w:rsidRPr="002B3E5B" w:rsidRDefault="00991497" w:rsidP="00991497">
      <w:pPr>
        <w:spacing w:before="60"/>
        <w:ind w:left="28"/>
        <w:jc w:val="both"/>
        <w:rPr>
          <w:rFonts w:ascii="Calibri" w:hAnsi="Calibri" w:cs="Arial"/>
          <w:bCs/>
          <w:sz w:val="22"/>
          <w:szCs w:val="22"/>
          <w:u w:val="single"/>
        </w:rPr>
      </w:pPr>
      <w:r w:rsidRPr="002B3E5B">
        <w:rPr>
          <w:rFonts w:ascii="Calibri" w:hAnsi="Calibri" w:cs="Calibri,BoldItalic"/>
          <w:bCs/>
          <w:iCs/>
          <w:sz w:val="22"/>
          <w:szCs w:val="22"/>
          <w:u w:val="single"/>
        </w:rPr>
        <w:t xml:space="preserve">2. Záruka životnosti </w:t>
      </w:r>
      <w:r w:rsidR="004067DB">
        <w:rPr>
          <w:rFonts w:ascii="Calibri" w:hAnsi="Calibri" w:cs="Calibri,BoldItalic"/>
          <w:bCs/>
          <w:iCs/>
          <w:sz w:val="22"/>
          <w:szCs w:val="22"/>
          <w:u w:val="single"/>
        </w:rPr>
        <w:t>auto</w:t>
      </w:r>
      <w:r w:rsidR="00740475">
        <w:rPr>
          <w:rFonts w:ascii="Calibri" w:hAnsi="Calibri" w:cs="Calibri,BoldItalic"/>
          <w:bCs/>
          <w:iCs/>
          <w:sz w:val="22"/>
          <w:szCs w:val="22"/>
          <w:u w:val="single"/>
        </w:rPr>
        <w:t>b</w:t>
      </w:r>
      <w:r w:rsidR="008009A3" w:rsidRPr="002B3E5B">
        <w:rPr>
          <w:rFonts w:ascii="Calibri" w:hAnsi="Calibri" w:cs="Calibri,BoldItalic"/>
          <w:bCs/>
          <w:iCs/>
          <w:sz w:val="22"/>
          <w:szCs w:val="22"/>
          <w:u w:val="single"/>
        </w:rPr>
        <w:t>usů</w:t>
      </w:r>
    </w:p>
    <w:p w14:paraId="70463A1C" w14:textId="6BCA0E7F" w:rsidR="00991497" w:rsidRPr="002B3E5B" w:rsidRDefault="00376DB5" w:rsidP="00991497">
      <w:pPr>
        <w:spacing w:before="60"/>
        <w:ind w:left="28"/>
        <w:jc w:val="both"/>
        <w:rPr>
          <w:rFonts w:ascii="Calibri" w:hAnsi="Calibri" w:cs="Arial"/>
          <w:bCs/>
          <w:sz w:val="22"/>
          <w:szCs w:val="22"/>
        </w:rPr>
      </w:pPr>
      <w:r w:rsidRPr="002B3E5B">
        <w:rPr>
          <w:rFonts w:ascii="Calibri" w:hAnsi="Calibri" w:cs="Arial"/>
          <w:bCs/>
          <w:sz w:val="22"/>
          <w:szCs w:val="22"/>
        </w:rPr>
        <w:t>Prodávají</w:t>
      </w:r>
      <w:r w:rsidR="00C33D45" w:rsidRPr="002B3E5B">
        <w:rPr>
          <w:rFonts w:ascii="Calibri" w:hAnsi="Calibri" w:cs="Arial"/>
          <w:bCs/>
          <w:sz w:val="22"/>
          <w:szCs w:val="22"/>
        </w:rPr>
        <w:t>cí</w:t>
      </w:r>
      <w:r w:rsidRPr="002B3E5B">
        <w:rPr>
          <w:rFonts w:ascii="Calibri" w:hAnsi="Calibri" w:cs="Arial"/>
          <w:bCs/>
          <w:sz w:val="22"/>
          <w:szCs w:val="22"/>
        </w:rPr>
        <w:t xml:space="preserve"> </w:t>
      </w:r>
      <w:r w:rsidR="00991497" w:rsidRPr="002B3E5B">
        <w:rPr>
          <w:rFonts w:ascii="Calibri" w:hAnsi="Calibri" w:cs="Arial"/>
          <w:bCs/>
          <w:sz w:val="22"/>
          <w:szCs w:val="22"/>
        </w:rPr>
        <w:t>poskyt</w:t>
      </w:r>
      <w:r w:rsidR="005702E9" w:rsidRPr="002B3E5B">
        <w:rPr>
          <w:rFonts w:ascii="Calibri" w:hAnsi="Calibri" w:cs="Arial"/>
          <w:bCs/>
          <w:sz w:val="22"/>
          <w:szCs w:val="22"/>
        </w:rPr>
        <w:t>uje</w:t>
      </w:r>
      <w:r w:rsidR="00991497" w:rsidRPr="002B3E5B">
        <w:rPr>
          <w:rFonts w:ascii="Calibri" w:hAnsi="Calibri" w:cs="Arial"/>
          <w:bCs/>
          <w:sz w:val="22"/>
          <w:szCs w:val="22"/>
        </w:rPr>
        <w:t xml:space="preserve"> </w:t>
      </w:r>
      <w:r w:rsidR="005702E9" w:rsidRPr="002B3E5B">
        <w:rPr>
          <w:rFonts w:ascii="Calibri" w:hAnsi="Calibri" w:cs="Arial"/>
          <w:bCs/>
          <w:sz w:val="22"/>
          <w:szCs w:val="22"/>
        </w:rPr>
        <w:t>k</w:t>
      </w:r>
      <w:r w:rsidR="00991497" w:rsidRPr="002B3E5B">
        <w:rPr>
          <w:rFonts w:ascii="Calibri" w:hAnsi="Calibri" w:cs="Arial"/>
          <w:bCs/>
          <w:sz w:val="22"/>
          <w:szCs w:val="22"/>
        </w:rPr>
        <w:t>upujícímu záruku na dosažení garantované životnosti vozidla</w:t>
      </w:r>
      <w:r w:rsidR="008A2EEA" w:rsidRPr="002B3E5B">
        <w:rPr>
          <w:rFonts w:ascii="Calibri" w:hAnsi="Calibri" w:cs="Arial"/>
          <w:bCs/>
          <w:sz w:val="22"/>
          <w:szCs w:val="22"/>
        </w:rPr>
        <w:t xml:space="preserve"> v délce uvedené v čl. IV. odst. </w:t>
      </w:r>
      <w:r w:rsidR="00F256B0" w:rsidRPr="002B3E5B">
        <w:rPr>
          <w:rFonts w:ascii="Calibri" w:hAnsi="Calibri" w:cs="Arial"/>
          <w:bCs/>
          <w:sz w:val="22"/>
          <w:szCs w:val="22"/>
        </w:rPr>
        <w:t>8</w:t>
      </w:r>
      <w:r w:rsidR="008A2EEA" w:rsidRPr="002B3E5B">
        <w:rPr>
          <w:rFonts w:ascii="Calibri" w:hAnsi="Calibri" w:cs="Arial"/>
          <w:bCs/>
          <w:sz w:val="22"/>
          <w:szCs w:val="22"/>
        </w:rPr>
        <w:t xml:space="preserve"> této </w:t>
      </w:r>
      <w:r w:rsidR="005C602C">
        <w:rPr>
          <w:rFonts w:ascii="Calibri" w:hAnsi="Calibri" w:cs="Arial"/>
          <w:bCs/>
          <w:sz w:val="22"/>
          <w:szCs w:val="22"/>
        </w:rPr>
        <w:t>smlouvy</w:t>
      </w:r>
      <w:r w:rsidR="00991497" w:rsidRPr="002B3E5B">
        <w:rPr>
          <w:rFonts w:ascii="Calibri" w:hAnsi="Calibri" w:cs="Arial"/>
          <w:bCs/>
          <w:sz w:val="22"/>
          <w:szCs w:val="22"/>
        </w:rPr>
        <w:t xml:space="preserve">. Garantované životnosti vozidla není dosaženo, pokud z důvodu koroze a/nebo únavového porušení základních nosných částí karoserie včetně zavěšení náprav a agregátů vozidlo nemůže být provozováno v souladu s platnými předpisy upravujícími technické podmínky pro provoz na pozemních komunikacích v České republice. V případě, že nebude dosaženo garantované životnosti vozidla má </w:t>
      </w:r>
      <w:r w:rsidR="00DB67BB" w:rsidRPr="002B3E5B">
        <w:rPr>
          <w:rFonts w:ascii="Calibri" w:hAnsi="Calibri" w:cs="Arial"/>
          <w:bCs/>
          <w:sz w:val="22"/>
          <w:szCs w:val="22"/>
        </w:rPr>
        <w:t>k</w:t>
      </w:r>
      <w:r w:rsidR="00991497" w:rsidRPr="002B3E5B">
        <w:rPr>
          <w:rFonts w:ascii="Calibri" w:hAnsi="Calibri" w:cs="Arial"/>
          <w:bCs/>
          <w:sz w:val="22"/>
          <w:szCs w:val="22"/>
        </w:rPr>
        <w:t xml:space="preserve">upující právo na </w:t>
      </w:r>
      <w:r w:rsidR="00431A36" w:rsidRPr="002B3E5B">
        <w:rPr>
          <w:rFonts w:ascii="Calibri" w:hAnsi="Calibri" w:cs="Arial"/>
          <w:bCs/>
          <w:sz w:val="22"/>
          <w:szCs w:val="22"/>
        </w:rPr>
        <w:t>poskytnutí slevy z</w:t>
      </w:r>
      <w:r w:rsidR="00991497" w:rsidRPr="002B3E5B">
        <w:rPr>
          <w:rFonts w:ascii="Calibri" w:hAnsi="Calibri" w:cs="Arial"/>
          <w:bCs/>
          <w:sz w:val="22"/>
          <w:szCs w:val="22"/>
        </w:rPr>
        <w:t xml:space="preserve"> kupní ceny vozidla.</w:t>
      </w:r>
    </w:p>
    <w:p w14:paraId="51302C8C" w14:textId="77777777" w:rsidR="00991497" w:rsidRPr="002B3E5B" w:rsidRDefault="00991497" w:rsidP="00991497">
      <w:pPr>
        <w:spacing w:before="60"/>
        <w:ind w:left="28"/>
        <w:jc w:val="both"/>
        <w:rPr>
          <w:rFonts w:ascii="Calibri" w:hAnsi="Calibri" w:cs="Arial"/>
          <w:bCs/>
          <w:sz w:val="22"/>
          <w:szCs w:val="22"/>
        </w:rPr>
      </w:pPr>
      <w:r w:rsidRPr="002B3E5B">
        <w:rPr>
          <w:rFonts w:ascii="Calibri" w:hAnsi="Calibri" w:cs="Arial"/>
          <w:bCs/>
          <w:sz w:val="22"/>
          <w:szCs w:val="22"/>
        </w:rPr>
        <w:t xml:space="preserve">Jako důvod nedosažení garantované životnosti nemůže </w:t>
      </w:r>
      <w:r w:rsidR="00076609" w:rsidRPr="002B3E5B">
        <w:rPr>
          <w:rFonts w:ascii="Calibri" w:hAnsi="Calibri" w:cs="Arial"/>
          <w:bCs/>
          <w:sz w:val="22"/>
          <w:szCs w:val="22"/>
        </w:rPr>
        <w:t>p</w:t>
      </w:r>
      <w:r w:rsidRPr="002B3E5B">
        <w:rPr>
          <w:rFonts w:ascii="Calibri" w:hAnsi="Calibri" w:cs="Arial"/>
          <w:bCs/>
          <w:sz w:val="22"/>
          <w:szCs w:val="22"/>
        </w:rPr>
        <w:t>rodávají</w:t>
      </w:r>
      <w:r w:rsidR="005702E9" w:rsidRPr="002B3E5B">
        <w:rPr>
          <w:rFonts w:ascii="Calibri" w:hAnsi="Calibri" w:cs="Arial"/>
          <w:bCs/>
          <w:sz w:val="22"/>
          <w:szCs w:val="22"/>
        </w:rPr>
        <w:t>cí</w:t>
      </w:r>
      <w:r w:rsidRPr="002B3E5B">
        <w:rPr>
          <w:rFonts w:ascii="Calibri" w:hAnsi="Calibri" w:cs="Arial"/>
          <w:bCs/>
          <w:sz w:val="22"/>
          <w:szCs w:val="22"/>
        </w:rPr>
        <w:t xml:space="preserve"> uvést přetěžování vozidla</w:t>
      </w:r>
      <w:r w:rsidR="00A24177" w:rsidRPr="002B3E5B">
        <w:rPr>
          <w:rFonts w:ascii="Calibri" w:hAnsi="Calibri" w:cs="Arial"/>
          <w:bCs/>
          <w:sz w:val="22"/>
          <w:szCs w:val="22"/>
        </w:rPr>
        <w:t xml:space="preserve"> provozem nebo cestujícími</w:t>
      </w:r>
      <w:r w:rsidR="00E04202" w:rsidRPr="002B3E5B">
        <w:rPr>
          <w:rFonts w:ascii="Calibri" w:hAnsi="Calibri" w:cs="Arial"/>
          <w:bCs/>
          <w:sz w:val="22"/>
          <w:szCs w:val="22"/>
        </w:rPr>
        <w:t>.</w:t>
      </w:r>
    </w:p>
    <w:p w14:paraId="1F6072E4" w14:textId="77777777" w:rsidR="008009A3" w:rsidRPr="002B3E5B" w:rsidRDefault="008009A3" w:rsidP="00991497">
      <w:pPr>
        <w:spacing w:before="60"/>
        <w:ind w:left="28"/>
        <w:jc w:val="both"/>
        <w:rPr>
          <w:rFonts w:ascii="Calibri" w:hAnsi="Calibri" w:cs="Arial"/>
          <w:bCs/>
          <w:sz w:val="22"/>
          <w:szCs w:val="22"/>
        </w:rPr>
      </w:pPr>
    </w:p>
    <w:p w14:paraId="52245AE3" w14:textId="2C3B76B2" w:rsidR="005B6500" w:rsidRPr="002B3E5B" w:rsidRDefault="005B6500" w:rsidP="00991497">
      <w:pPr>
        <w:spacing w:before="60"/>
        <w:ind w:left="28"/>
        <w:jc w:val="both"/>
        <w:rPr>
          <w:rFonts w:ascii="Calibri" w:hAnsi="Calibri" w:cs="Arial"/>
          <w:bCs/>
          <w:sz w:val="22"/>
          <w:szCs w:val="22"/>
          <w:u w:val="single"/>
        </w:rPr>
      </w:pPr>
      <w:r w:rsidRPr="002B3E5B">
        <w:rPr>
          <w:rFonts w:ascii="Calibri" w:hAnsi="Calibri" w:cs="Arial"/>
          <w:bCs/>
          <w:sz w:val="22"/>
          <w:szCs w:val="22"/>
          <w:u w:val="single"/>
        </w:rPr>
        <w:t xml:space="preserve">3. Záruka provozuschopnosti </w:t>
      </w:r>
      <w:r w:rsidR="004067DB">
        <w:rPr>
          <w:rFonts w:ascii="Calibri" w:hAnsi="Calibri" w:cs="Arial"/>
          <w:bCs/>
          <w:sz w:val="22"/>
          <w:szCs w:val="22"/>
          <w:u w:val="single"/>
        </w:rPr>
        <w:t>auto</w:t>
      </w:r>
      <w:r w:rsidR="00740475">
        <w:rPr>
          <w:rFonts w:ascii="Calibri" w:hAnsi="Calibri" w:cs="Arial"/>
          <w:bCs/>
          <w:sz w:val="22"/>
          <w:szCs w:val="22"/>
          <w:u w:val="single"/>
        </w:rPr>
        <w:t>b</w:t>
      </w:r>
      <w:r w:rsidR="00822DDF" w:rsidRPr="002B3E5B">
        <w:rPr>
          <w:rFonts w:ascii="Calibri" w:hAnsi="Calibri" w:cs="Arial"/>
          <w:bCs/>
          <w:sz w:val="22"/>
          <w:szCs w:val="22"/>
          <w:u w:val="single"/>
        </w:rPr>
        <w:t>usů</w:t>
      </w:r>
    </w:p>
    <w:p w14:paraId="57BF89EF" w14:textId="0B6B6FF5" w:rsidR="005B6500" w:rsidRPr="002B3E5B" w:rsidRDefault="005B6500" w:rsidP="00991497">
      <w:pPr>
        <w:spacing w:before="60"/>
        <w:ind w:left="28"/>
        <w:jc w:val="both"/>
        <w:rPr>
          <w:rFonts w:ascii="Calibri" w:hAnsi="Calibri" w:cs="Arial"/>
          <w:bCs/>
          <w:sz w:val="22"/>
          <w:szCs w:val="22"/>
        </w:rPr>
      </w:pPr>
      <w:r w:rsidRPr="002B3E5B">
        <w:rPr>
          <w:rFonts w:ascii="Calibri" w:hAnsi="Calibri" w:cs="Arial"/>
          <w:bCs/>
          <w:sz w:val="22"/>
          <w:szCs w:val="22"/>
        </w:rPr>
        <w:t xml:space="preserve">Prodávající se zavazuje, že maximální denní počet odstavených </w:t>
      </w:r>
      <w:r w:rsidR="004067DB">
        <w:rPr>
          <w:rFonts w:ascii="Calibri" w:hAnsi="Calibri" w:cs="Arial"/>
          <w:bCs/>
          <w:sz w:val="22"/>
          <w:szCs w:val="22"/>
        </w:rPr>
        <w:t>auto</w:t>
      </w:r>
      <w:r w:rsidR="00740475">
        <w:rPr>
          <w:rFonts w:ascii="Calibri" w:hAnsi="Calibri" w:cs="Arial"/>
          <w:bCs/>
          <w:sz w:val="22"/>
          <w:szCs w:val="22"/>
        </w:rPr>
        <w:t>b</w:t>
      </w:r>
      <w:r w:rsidR="00822DDF" w:rsidRPr="002B3E5B">
        <w:rPr>
          <w:rFonts w:ascii="Calibri" w:hAnsi="Calibri" w:cs="Arial"/>
          <w:bCs/>
          <w:sz w:val="22"/>
          <w:szCs w:val="22"/>
        </w:rPr>
        <w:t>usů</w:t>
      </w:r>
      <w:r w:rsidR="00FA2972" w:rsidRPr="002B3E5B">
        <w:rPr>
          <w:rFonts w:ascii="Calibri" w:hAnsi="Calibri" w:cs="Arial"/>
          <w:bCs/>
          <w:sz w:val="22"/>
          <w:szCs w:val="22"/>
        </w:rPr>
        <w:t xml:space="preserve"> v době záruky</w:t>
      </w:r>
      <w:r w:rsidR="00AA5254" w:rsidRPr="002B3E5B">
        <w:rPr>
          <w:rFonts w:ascii="Calibri" w:hAnsi="Calibri" w:cs="Arial"/>
          <w:bCs/>
          <w:sz w:val="22"/>
          <w:szCs w:val="22"/>
        </w:rPr>
        <w:t xml:space="preserve"> nepřekročí hranici </w:t>
      </w:r>
      <w:r w:rsidR="00CF7ED9" w:rsidRPr="002B3E5B">
        <w:rPr>
          <w:rFonts w:ascii="Calibri" w:hAnsi="Calibri" w:cs="Arial"/>
          <w:bCs/>
          <w:sz w:val="22"/>
          <w:szCs w:val="22"/>
        </w:rPr>
        <w:t xml:space="preserve">15 % </w:t>
      </w:r>
      <w:r w:rsidR="004067DB">
        <w:rPr>
          <w:rFonts w:ascii="Calibri" w:hAnsi="Calibri" w:cs="Arial"/>
          <w:bCs/>
          <w:sz w:val="22"/>
          <w:szCs w:val="22"/>
        </w:rPr>
        <w:t>auto</w:t>
      </w:r>
      <w:r w:rsidR="00740475">
        <w:rPr>
          <w:rFonts w:ascii="Calibri" w:hAnsi="Calibri" w:cs="Arial"/>
          <w:bCs/>
          <w:sz w:val="22"/>
          <w:szCs w:val="22"/>
        </w:rPr>
        <w:t>b</w:t>
      </w:r>
      <w:r w:rsidR="00822DDF" w:rsidRPr="002B3E5B">
        <w:rPr>
          <w:rFonts w:ascii="Calibri" w:hAnsi="Calibri" w:cs="Arial"/>
          <w:bCs/>
          <w:sz w:val="22"/>
          <w:szCs w:val="22"/>
        </w:rPr>
        <w:t>usů</w:t>
      </w:r>
      <w:r w:rsidR="00AA5254" w:rsidRPr="002B3E5B">
        <w:rPr>
          <w:rFonts w:ascii="Calibri" w:hAnsi="Calibri" w:cs="Arial"/>
          <w:bCs/>
          <w:sz w:val="22"/>
          <w:szCs w:val="22"/>
        </w:rPr>
        <w:t xml:space="preserve"> z celkového počtu dodaných </w:t>
      </w:r>
      <w:r w:rsidR="004067DB">
        <w:rPr>
          <w:rFonts w:ascii="Calibri" w:hAnsi="Calibri" w:cs="Arial"/>
          <w:bCs/>
          <w:sz w:val="22"/>
          <w:szCs w:val="22"/>
        </w:rPr>
        <w:t>auto</w:t>
      </w:r>
      <w:r w:rsidR="00740475">
        <w:rPr>
          <w:rFonts w:ascii="Calibri" w:hAnsi="Calibri" w:cs="Arial"/>
          <w:bCs/>
          <w:sz w:val="22"/>
          <w:szCs w:val="22"/>
        </w:rPr>
        <w:t>b</w:t>
      </w:r>
      <w:r w:rsidR="00822DDF" w:rsidRPr="002B3E5B">
        <w:rPr>
          <w:rFonts w:ascii="Calibri" w:hAnsi="Calibri" w:cs="Arial"/>
          <w:bCs/>
          <w:sz w:val="22"/>
          <w:szCs w:val="22"/>
        </w:rPr>
        <w:t>usů</w:t>
      </w:r>
      <w:r w:rsidR="00CF7ED9" w:rsidRPr="002B3E5B">
        <w:rPr>
          <w:rFonts w:ascii="Calibri" w:hAnsi="Calibri" w:cs="Arial"/>
          <w:bCs/>
          <w:sz w:val="22"/>
          <w:szCs w:val="22"/>
        </w:rPr>
        <w:t xml:space="preserve">, </w:t>
      </w:r>
      <w:r w:rsidR="00AC3475">
        <w:rPr>
          <w:rFonts w:ascii="Calibri" w:hAnsi="Calibri" w:cs="Arial"/>
          <w:bCs/>
          <w:sz w:val="22"/>
          <w:szCs w:val="22"/>
        </w:rPr>
        <w:t xml:space="preserve">u kterých běží </w:t>
      </w:r>
      <w:r w:rsidR="0090496B">
        <w:rPr>
          <w:rFonts w:ascii="Calibri" w:hAnsi="Calibri" w:cs="Arial"/>
          <w:bCs/>
          <w:sz w:val="22"/>
          <w:szCs w:val="22"/>
        </w:rPr>
        <w:t xml:space="preserve">doba záruky za jakost </w:t>
      </w:r>
      <w:r w:rsidR="006A6FC5" w:rsidRPr="002B3E5B">
        <w:rPr>
          <w:rFonts w:ascii="Calibri" w:hAnsi="Calibri" w:cs="Arial"/>
          <w:sz w:val="22"/>
          <w:szCs w:val="22"/>
        </w:rPr>
        <w:t>.</w:t>
      </w:r>
      <w:r w:rsidR="00AA5254" w:rsidRPr="002B3E5B">
        <w:rPr>
          <w:rFonts w:ascii="Calibri" w:hAnsi="Calibri" w:cs="Arial"/>
          <w:bCs/>
          <w:sz w:val="22"/>
          <w:szCs w:val="22"/>
        </w:rPr>
        <w:t xml:space="preserve"> Toto ustanovení se vzt</w:t>
      </w:r>
      <w:r w:rsidR="0047042D" w:rsidRPr="002B3E5B">
        <w:rPr>
          <w:rFonts w:ascii="Calibri" w:hAnsi="Calibri" w:cs="Arial"/>
          <w:bCs/>
          <w:sz w:val="22"/>
          <w:szCs w:val="22"/>
        </w:rPr>
        <w:t>ahuje pouze na záruční události</w:t>
      </w:r>
      <w:r w:rsidR="00AA5254" w:rsidRPr="002B3E5B">
        <w:rPr>
          <w:rFonts w:ascii="Calibri" w:hAnsi="Calibri" w:cs="Arial"/>
          <w:bCs/>
          <w:sz w:val="22"/>
          <w:szCs w:val="22"/>
        </w:rPr>
        <w:t xml:space="preserve"> do doby závazné vypravenosti se nezapočítávají mimozáruční vady.</w:t>
      </w:r>
    </w:p>
    <w:p w14:paraId="6A1B7D00" w14:textId="77777777" w:rsidR="00634F20" w:rsidRPr="002B3E5B" w:rsidRDefault="00634F20" w:rsidP="00991497">
      <w:pPr>
        <w:spacing w:before="60"/>
        <w:ind w:left="28"/>
        <w:jc w:val="both"/>
        <w:rPr>
          <w:rFonts w:ascii="Calibri" w:hAnsi="Calibri" w:cs="Arial"/>
          <w:bCs/>
          <w:sz w:val="22"/>
          <w:szCs w:val="22"/>
        </w:rPr>
      </w:pPr>
    </w:p>
    <w:p w14:paraId="3B974769" w14:textId="663CF6AD" w:rsidR="00E13213" w:rsidRPr="002B3E5B" w:rsidRDefault="00E13213" w:rsidP="00E13213">
      <w:pPr>
        <w:ind w:left="28"/>
        <w:jc w:val="both"/>
        <w:rPr>
          <w:rFonts w:ascii="Calibri" w:hAnsi="Calibri" w:cs="Arial"/>
          <w:bCs/>
          <w:sz w:val="22"/>
          <w:szCs w:val="22"/>
        </w:rPr>
      </w:pPr>
      <w:r w:rsidRPr="002B3E5B">
        <w:rPr>
          <w:rFonts w:ascii="Calibri" w:hAnsi="Calibri" w:cs="Arial"/>
          <w:bCs/>
          <w:sz w:val="22"/>
          <w:szCs w:val="22"/>
        </w:rPr>
        <w:t xml:space="preserve">Do výpočtu počtu odstavených </w:t>
      </w:r>
      <w:r w:rsidR="004067DB">
        <w:rPr>
          <w:rFonts w:ascii="Calibri" w:hAnsi="Calibri" w:cs="Arial"/>
          <w:bCs/>
          <w:sz w:val="22"/>
          <w:szCs w:val="22"/>
        </w:rPr>
        <w:t>auto</w:t>
      </w:r>
      <w:r w:rsidR="00740475">
        <w:rPr>
          <w:rFonts w:ascii="Calibri" w:hAnsi="Calibri" w:cs="Arial"/>
          <w:bCs/>
          <w:sz w:val="22"/>
          <w:szCs w:val="22"/>
        </w:rPr>
        <w:t>b</w:t>
      </w:r>
      <w:r w:rsidR="00822DDF" w:rsidRPr="002B3E5B">
        <w:rPr>
          <w:rFonts w:ascii="Calibri" w:hAnsi="Calibri" w:cs="Arial"/>
          <w:bCs/>
          <w:sz w:val="22"/>
          <w:szCs w:val="22"/>
        </w:rPr>
        <w:t>usů</w:t>
      </w:r>
      <w:r w:rsidRPr="002B3E5B">
        <w:rPr>
          <w:rFonts w:ascii="Calibri" w:hAnsi="Calibri" w:cs="Arial"/>
          <w:bCs/>
          <w:sz w:val="22"/>
          <w:szCs w:val="22"/>
        </w:rPr>
        <w:t xml:space="preserve"> nejsou započítány </w:t>
      </w:r>
    </w:p>
    <w:p w14:paraId="359B5BE4" w14:textId="1F74EE90" w:rsidR="00E13213" w:rsidRPr="002B3E5B" w:rsidRDefault="004067DB" w:rsidP="00E13213">
      <w:pPr>
        <w:numPr>
          <w:ilvl w:val="0"/>
          <w:numId w:val="26"/>
        </w:numPr>
        <w:jc w:val="both"/>
        <w:rPr>
          <w:rFonts w:ascii="Calibri" w:hAnsi="Calibri" w:cs="Arial"/>
          <w:bCs/>
          <w:sz w:val="22"/>
          <w:szCs w:val="22"/>
        </w:rPr>
      </w:pPr>
      <w:r>
        <w:rPr>
          <w:rFonts w:ascii="Calibri" w:hAnsi="Calibri" w:cs="Arial"/>
          <w:bCs/>
          <w:sz w:val="22"/>
          <w:szCs w:val="22"/>
        </w:rPr>
        <w:t>auto</w:t>
      </w:r>
      <w:r w:rsidR="00740475">
        <w:rPr>
          <w:rFonts w:ascii="Calibri" w:hAnsi="Calibri" w:cs="Arial"/>
          <w:bCs/>
          <w:sz w:val="22"/>
          <w:szCs w:val="22"/>
        </w:rPr>
        <w:t>b</w:t>
      </w:r>
      <w:r w:rsidR="000567DE" w:rsidRPr="002B3E5B">
        <w:rPr>
          <w:rFonts w:ascii="Calibri" w:hAnsi="Calibri" w:cs="Arial"/>
          <w:bCs/>
          <w:sz w:val="22"/>
          <w:szCs w:val="22"/>
        </w:rPr>
        <w:t>usy</w:t>
      </w:r>
      <w:r w:rsidR="00E13213" w:rsidRPr="002B3E5B">
        <w:rPr>
          <w:rFonts w:ascii="Calibri" w:hAnsi="Calibri" w:cs="Arial"/>
          <w:bCs/>
          <w:sz w:val="22"/>
          <w:szCs w:val="22"/>
        </w:rPr>
        <w:t xml:space="preserve"> ostavené z důvodu nehodových událostí a vandalismem.</w:t>
      </w:r>
    </w:p>
    <w:p w14:paraId="2420FE04" w14:textId="76B6508F" w:rsidR="00E13213" w:rsidRPr="002B3E5B" w:rsidRDefault="004067DB" w:rsidP="00E13213">
      <w:pPr>
        <w:numPr>
          <w:ilvl w:val="0"/>
          <w:numId w:val="26"/>
        </w:numPr>
        <w:jc w:val="both"/>
        <w:rPr>
          <w:rFonts w:ascii="Calibri" w:hAnsi="Calibri" w:cs="Arial"/>
          <w:bCs/>
          <w:sz w:val="22"/>
          <w:szCs w:val="22"/>
        </w:rPr>
      </w:pPr>
      <w:r>
        <w:rPr>
          <w:rFonts w:ascii="Calibri" w:hAnsi="Calibri" w:cs="Arial"/>
          <w:bCs/>
          <w:sz w:val="22"/>
          <w:szCs w:val="22"/>
        </w:rPr>
        <w:t>auto</w:t>
      </w:r>
      <w:r w:rsidR="00740475">
        <w:rPr>
          <w:rFonts w:ascii="Calibri" w:hAnsi="Calibri" w:cs="Arial"/>
          <w:bCs/>
          <w:sz w:val="22"/>
          <w:szCs w:val="22"/>
        </w:rPr>
        <w:t>b</w:t>
      </w:r>
      <w:r w:rsidR="00E13213" w:rsidRPr="002B3E5B">
        <w:rPr>
          <w:rFonts w:ascii="Calibri" w:hAnsi="Calibri" w:cs="Arial"/>
          <w:bCs/>
          <w:sz w:val="22"/>
          <w:szCs w:val="22"/>
        </w:rPr>
        <w:t>usy odstavené z důvodu závad systému RIS2</w:t>
      </w:r>
      <w:r>
        <w:rPr>
          <w:rFonts w:ascii="Calibri" w:hAnsi="Calibri" w:cs="Arial"/>
          <w:bCs/>
          <w:sz w:val="22"/>
          <w:szCs w:val="22"/>
        </w:rPr>
        <w:t>,</w:t>
      </w:r>
      <w:r w:rsidR="00E13213" w:rsidRPr="002B3E5B">
        <w:rPr>
          <w:rFonts w:ascii="Calibri" w:hAnsi="Calibri" w:cs="Arial"/>
          <w:bCs/>
          <w:sz w:val="22"/>
          <w:szCs w:val="22"/>
        </w:rPr>
        <w:t xml:space="preserve"> EOC</w:t>
      </w:r>
      <w:r w:rsidR="00FA2972" w:rsidRPr="002B3E5B">
        <w:rPr>
          <w:rFonts w:ascii="Calibri" w:hAnsi="Calibri" w:cs="Arial"/>
          <w:bCs/>
          <w:sz w:val="22"/>
          <w:szCs w:val="22"/>
        </w:rPr>
        <w:t xml:space="preserve"> II</w:t>
      </w:r>
      <w:r>
        <w:rPr>
          <w:rFonts w:ascii="Calibri" w:hAnsi="Calibri" w:cs="Arial"/>
          <w:bCs/>
          <w:sz w:val="22"/>
          <w:szCs w:val="22"/>
        </w:rPr>
        <w:t xml:space="preserve"> a APC</w:t>
      </w:r>
    </w:p>
    <w:p w14:paraId="20BD9E2C" w14:textId="7508166D" w:rsidR="00E13213" w:rsidRPr="002B3E5B" w:rsidRDefault="004067DB" w:rsidP="00E13213">
      <w:pPr>
        <w:numPr>
          <w:ilvl w:val="0"/>
          <w:numId w:val="26"/>
        </w:numPr>
        <w:jc w:val="both"/>
        <w:rPr>
          <w:rFonts w:ascii="Calibri" w:hAnsi="Calibri" w:cs="Arial"/>
          <w:bCs/>
          <w:sz w:val="22"/>
          <w:szCs w:val="22"/>
        </w:rPr>
      </w:pPr>
      <w:r>
        <w:rPr>
          <w:rFonts w:ascii="Calibri" w:hAnsi="Calibri" w:cs="Arial"/>
          <w:bCs/>
          <w:sz w:val="22"/>
          <w:szCs w:val="22"/>
        </w:rPr>
        <w:t>auto</w:t>
      </w:r>
      <w:r w:rsidR="00740475">
        <w:rPr>
          <w:rFonts w:ascii="Calibri" w:hAnsi="Calibri" w:cs="Arial"/>
          <w:bCs/>
          <w:sz w:val="22"/>
          <w:szCs w:val="22"/>
        </w:rPr>
        <w:t>b</w:t>
      </w:r>
      <w:r w:rsidR="00E13213" w:rsidRPr="002B3E5B">
        <w:rPr>
          <w:rFonts w:ascii="Calibri" w:hAnsi="Calibri" w:cs="Arial"/>
          <w:bCs/>
          <w:sz w:val="22"/>
          <w:szCs w:val="22"/>
        </w:rPr>
        <w:t>usy odstavené z důvodu prohlídky a údržby dle údržbového plánu</w:t>
      </w:r>
    </w:p>
    <w:p w14:paraId="2569B2BC" w14:textId="77777777" w:rsidR="00E13213" w:rsidRPr="002B3E5B" w:rsidRDefault="00E13213" w:rsidP="00E13213">
      <w:pPr>
        <w:ind w:left="388"/>
        <w:jc w:val="both"/>
        <w:rPr>
          <w:rFonts w:ascii="Calibri" w:hAnsi="Calibri" w:cs="Arial"/>
          <w:bCs/>
          <w:sz w:val="22"/>
          <w:szCs w:val="22"/>
        </w:rPr>
      </w:pPr>
    </w:p>
    <w:p w14:paraId="62FAAB57" w14:textId="4BFAC050" w:rsidR="00E13213" w:rsidRPr="002B3E5B" w:rsidRDefault="00E13213" w:rsidP="00E13213">
      <w:pPr>
        <w:spacing w:before="60"/>
        <w:ind w:left="28"/>
        <w:jc w:val="both"/>
        <w:rPr>
          <w:rFonts w:ascii="Calibri" w:hAnsi="Calibri" w:cs="Arial"/>
          <w:bCs/>
          <w:sz w:val="22"/>
          <w:szCs w:val="22"/>
        </w:rPr>
      </w:pPr>
      <w:r w:rsidRPr="002B3E5B">
        <w:rPr>
          <w:rFonts w:ascii="Calibri" w:hAnsi="Calibri" w:cs="Arial"/>
          <w:bCs/>
          <w:sz w:val="22"/>
          <w:szCs w:val="22"/>
        </w:rPr>
        <w:t xml:space="preserve">Smluvní sankce prodávajícího pro případ překročení hranice </w:t>
      </w:r>
      <w:r w:rsidR="00D302EC">
        <w:rPr>
          <w:rFonts w:ascii="Calibri" w:hAnsi="Calibri" w:cs="Arial"/>
          <w:bCs/>
          <w:sz w:val="22"/>
          <w:szCs w:val="22"/>
        </w:rPr>
        <w:t xml:space="preserve">15 % (min. </w:t>
      </w:r>
      <w:r w:rsidR="00B2720E">
        <w:rPr>
          <w:rFonts w:ascii="Calibri" w:hAnsi="Calibri" w:cs="Arial"/>
          <w:bCs/>
          <w:sz w:val="22"/>
          <w:szCs w:val="22"/>
        </w:rPr>
        <w:t xml:space="preserve">dvou </w:t>
      </w:r>
      <w:r w:rsidR="004067DB">
        <w:rPr>
          <w:rFonts w:ascii="Calibri" w:hAnsi="Calibri" w:cs="Arial"/>
          <w:bCs/>
          <w:sz w:val="22"/>
          <w:szCs w:val="22"/>
        </w:rPr>
        <w:t>autobusů</w:t>
      </w:r>
      <w:r w:rsidR="00D302EC">
        <w:rPr>
          <w:rFonts w:ascii="Calibri" w:hAnsi="Calibri" w:cs="Arial"/>
          <w:bCs/>
          <w:sz w:val="22"/>
          <w:szCs w:val="22"/>
        </w:rPr>
        <w:t>)</w:t>
      </w:r>
      <w:r w:rsidRPr="002B3E5B">
        <w:rPr>
          <w:rFonts w:ascii="Calibri" w:hAnsi="Calibri" w:cs="Arial"/>
          <w:bCs/>
          <w:sz w:val="22"/>
          <w:szCs w:val="22"/>
        </w:rPr>
        <w:t xml:space="preserve"> z celkového počtu odstavených vozidel v záruce v daný kalendářní den, je stanovena částkou </w:t>
      </w:r>
      <w:r w:rsidR="00077330">
        <w:rPr>
          <w:rFonts w:ascii="Calibri" w:hAnsi="Calibri" w:cs="Arial"/>
          <w:bCs/>
          <w:sz w:val="22"/>
          <w:szCs w:val="22"/>
        </w:rPr>
        <w:t xml:space="preserve">5.000,- Kč </w:t>
      </w:r>
      <w:r w:rsidRPr="002B3E5B">
        <w:rPr>
          <w:rFonts w:ascii="Calibri" w:hAnsi="Calibri" w:cs="Arial"/>
          <w:bCs/>
          <w:sz w:val="22"/>
          <w:szCs w:val="22"/>
        </w:rPr>
        <w:t xml:space="preserve">na jeden </w:t>
      </w:r>
      <w:r w:rsidR="00B2720E">
        <w:rPr>
          <w:rFonts w:ascii="Calibri" w:hAnsi="Calibri" w:cs="Arial"/>
          <w:bCs/>
          <w:sz w:val="22"/>
          <w:szCs w:val="22"/>
        </w:rPr>
        <w:t>auto</w:t>
      </w:r>
      <w:r w:rsidR="00740475">
        <w:rPr>
          <w:rFonts w:ascii="Calibri" w:hAnsi="Calibri" w:cs="Arial"/>
          <w:bCs/>
          <w:sz w:val="22"/>
          <w:szCs w:val="22"/>
        </w:rPr>
        <w:t>b</w:t>
      </w:r>
      <w:r w:rsidR="00822DDF" w:rsidRPr="002B3E5B">
        <w:rPr>
          <w:rFonts w:ascii="Calibri" w:hAnsi="Calibri" w:cs="Arial"/>
          <w:bCs/>
          <w:sz w:val="22"/>
          <w:szCs w:val="22"/>
        </w:rPr>
        <w:t>us</w:t>
      </w:r>
      <w:r w:rsidRPr="002B3E5B">
        <w:rPr>
          <w:rFonts w:ascii="Calibri" w:hAnsi="Calibri" w:cs="Arial"/>
          <w:bCs/>
          <w:sz w:val="22"/>
          <w:szCs w:val="22"/>
        </w:rPr>
        <w:t xml:space="preserve">, který překročí vypočtenou hranici procenta odstavených </w:t>
      </w:r>
      <w:r w:rsidR="00B2720E">
        <w:rPr>
          <w:rFonts w:ascii="Calibri" w:hAnsi="Calibri" w:cs="Arial"/>
          <w:bCs/>
          <w:sz w:val="22"/>
          <w:szCs w:val="22"/>
        </w:rPr>
        <w:t>auto</w:t>
      </w:r>
      <w:r w:rsidR="00740475">
        <w:rPr>
          <w:rFonts w:ascii="Calibri" w:hAnsi="Calibri" w:cs="Arial"/>
          <w:bCs/>
          <w:sz w:val="22"/>
          <w:szCs w:val="22"/>
        </w:rPr>
        <w:t>b</w:t>
      </w:r>
      <w:r w:rsidR="00822DDF" w:rsidRPr="002B3E5B">
        <w:rPr>
          <w:rFonts w:ascii="Calibri" w:hAnsi="Calibri" w:cs="Arial"/>
          <w:bCs/>
          <w:sz w:val="22"/>
          <w:szCs w:val="22"/>
        </w:rPr>
        <w:t>usů</w:t>
      </w:r>
      <w:r w:rsidRPr="002B3E5B">
        <w:rPr>
          <w:rFonts w:ascii="Calibri" w:hAnsi="Calibri" w:cs="Arial"/>
          <w:bCs/>
          <w:sz w:val="22"/>
          <w:szCs w:val="22"/>
        </w:rPr>
        <w:t xml:space="preserve"> a to za každý započatý kalendářní den.</w:t>
      </w:r>
    </w:p>
    <w:p w14:paraId="458C08AA" w14:textId="77777777" w:rsidR="00E76B81" w:rsidRPr="002B3E5B" w:rsidRDefault="00E76B81" w:rsidP="00701A20">
      <w:pPr>
        <w:spacing w:before="60"/>
        <w:jc w:val="both"/>
        <w:rPr>
          <w:rFonts w:ascii="Calibri" w:hAnsi="Calibri" w:cs="Arial"/>
          <w:bCs/>
          <w:sz w:val="22"/>
          <w:szCs w:val="22"/>
        </w:rPr>
      </w:pPr>
    </w:p>
    <w:p w14:paraId="2835365B" w14:textId="77777777" w:rsidR="00D23D4A" w:rsidRPr="002B3E5B" w:rsidRDefault="00D23D4A" w:rsidP="00D23D4A">
      <w:pPr>
        <w:jc w:val="both"/>
        <w:rPr>
          <w:rFonts w:ascii="Calibri" w:hAnsi="Calibri" w:cs="Arial"/>
          <w:sz w:val="22"/>
          <w:szCs w:val="22"/>
          <w:u w:val="single"/>
        </w:rPr>
      </w:pPr>
      <w:r w:rsidRPr="002B3E5B">
        <w:rPr>
          <w:rFonts w:ascii="Calibri" w:hAnsi="Calibri" w:cs="Arial"/>
          <w:sz w:val="22"/>
          <w:szCs w:val="22"/>
          <w:u w:val="single"/>
        </w:rPr>
        <w:t>4. Výluky z odpovědnosti prodávajícího</w:t>
      </w:r>
    </w:p>
    <w:p w14:paraId="1C72F74F" w14:textId="77777777" w:rsidR="00D23D4A" w:rsidRPr="002B3E5B" w:rsidRDefault="00D23D4A" w:rsidP="00D23D4A">
      <w:pPr>
        <w:jc w:val="both"/>
        <w:rPr>
          <w:rFonts w:ascii="Calibri" w:hAnsi="Calibri" w:cs="Arial"/>
          <w:sz w:val="22"/>
          <w:szCs w:val="22"/>
        </w:rPr>
      </w:pPr>
      <w:r w:rsidRPr="002B3E5B">
        <w:rPr>
          <w:rFonts w:ascii="Calibri" w:hAnsi="Calibri" w:cs="Arial"/>
          <w:sz w:val="22"/>
          <w:szCs w:val="22"/>
        </w:rPr>
        <w:t>Prodávající bude zbaven jakýchkoliv závazků plynoucích z poskytnutých záruk, pokud závada nebo jakákoliv další škoda, která by jinak byla zahrnuta v některé ze záruk, vznikla z důvodů, které nelze rozumně započítat k tíži prodávajícího, tedy zejména:</w:t>
      </w:r>
    </w:p>
    <w:p w14:paraId="018658A9" w14:textId="77777777" w:rsidR="00D23D4A" w:rsidRPr="002B3E5B" w:rsidRDefault="00D23D4A" w:rsidP="00D23D4A">
      <w:pPr>
        <w:numPr>
          <w:ilvl w:val="1"/>
          <w:numId w:val="9"/>
        </w:numPr>
        <w:ind w:left="284" w:hanging="284"/>
        <w:jc w:val="both"/>
        <w:rPr>
          <w:rFonts w:ascii="Calibri" w:hAnsi="Calibri" w:cs="Arial"/>
          <w:sz w:val="22"/>
          <w:szCs w:val="22"/>
        </w:rPr>
      </w:pPr>
      <w:r w:rsidRPr="002B3E5B">
        <w:rPr>
          <w:rFonts w:ascii="Calibri" w:hAnsi="Calibri" w:cs="Arial"/>
          <w:sz w:val="22"/>
          <w:szCs w:val="22"/>
        </w:rPr>
        <w:t>úmyslným nebo neúmyslným poškozením vozidla třetí stranou;</w:t>
      </w:r>
    </w:p>
    <w:p w14:paraId="1A03FF66" w14:textId="77777777" w:rsidR="00D23D4A" w:rsidRPr="002B3E5B" w:rsidRDefault="00D23D4A" w:rsidP="00D23D4A">
      <w:pPr>
        <w:numPr>
          <w:ilvl w:val="1"/>
          <w:numId w:val="9"/>
        </w:numPr>
        <w:ind w:left="284" w:hanging="284"/>
        <w:jc w:val="both"/>
        <w:rPr>
          <w:rFonts w:ascii="Calibri" w:hAnsi="Calibri" w:cs="Arial"/>
          <w:sz w:val="22"/>
          <w:szCs w:val="22"/>
        </w:rPr>
      </w:pPr>
      <w:r w:rsidRPr="002B3E5B">
        <w:rPr>
          <w:rFonts w:ascii="Calibri" w:hAnsi="Calibri" w:cs="Arial"/>
          <w:sz w:val="22"/>
          <w:szCs w:val="22"/>
        </w:rPr>
        <w:t>dopravní nehodou, pokud tato nevznikla v souvislosti s vadou podléhající některé ze záruk;</w:t>
      </w:r>
    </w:p>
    <w:p w14:paraId="2669A1C8" w14:textId="1E0874B7" w:rsidR="00102BD3" w:rsidRPr="002B3E5B" w:rsidRDefault="00102BD3" w:rsidP="00D23D4A">
      <w:pPr>
        <w:numPr>
          <w:ilvl w:val="1"/>
          <w:numId w:val="9"/>
        </w:numPr>
        <w:ind w:left="284" w:hanging="284"/>
        <w:jc w:val="both"/>
        <w:rPr>
          <w:rFonts w:ascii="Calibri" w:hAnsi="Calibri" w:cs="Arial"/>
          <w:sz w:val="22"/>
          <w:szCs w:val="22"/>
        </w:rPr>
      </w:pPr>
      <w:r w:rsidRPr="002B3E5B">
        <w:rPr>
          <w:rFonts w:ascii="Calibri" w:hAnsi="Calibri" w:cs="Arial"/>
          <w:sz w:val="22"/>
          <w:szCs w:val="22"/>
        </w:rPr>
        <w:lastRenderedPageBreak/>
        <w:t xml:space="preserve">na prorezivění dílů </w:t>
      </w:r>
      <w:r w:rsidR="00EC4741" w:rsidRPr="002B3E5B">
        <w:rPr>
          <w:rFonts w:ascii="Calibri" w:hAnsi="Calibri" w:cs="Arial"/>
          <w:sz w:val="22"/>
          <w:szCs w:val="22"/>
        </w:rPr>
        <w:t xml:space="preserve">opravovaných </w:t>
      </w:r>
      <w:r w:rsidR="00EC4741">
        <w:rPr>
          <w:rFonts w:ascii="Calibri" w:hAnsi="Calibri" w:cs="Arial"/>
          <w:sz w:val="22"/>
          <w:szCs w:val="22"/>
        </w:rPr>
        <w:t>z</w:t>
      </w:r>
      <w:r w:rsidR="00B7674E">
        <w:rPr>
          <w:rFonts w:ascii="Calibri" w:hAnsi="Calibri" w:cs="Arial"/>
          <w:sz w:val="22"/>
          <w:szCs w:val="22"/>
        </w:rPr>
        <w:t xml:space="preserve"> jiného důvodu než výskyt vady po dobu trvání záruční doby </w:t>
      </w:r>
      <w:r w:rsidRPr="002B3E5B">
        <w:rPr>
          <w:rFonts w:ascii="Calibri" w:hAnsi="Calibri" w:cs="Arial"/>
          <w:sz w:val="22"/>
          <w:szCs w:val="22"/>
        </w:rPr>
        <w:t>(např. po nehodě)</w:t>
      </w:r>
      <w:r w:rsidR="0047042D" w:rsidRPr="002B3E5B">
        <w:rPr>
          <w:rFonts w:ascii="Calibri" w:hAnsi="Calibri" w:cs="Arial"/>
          <w:sz w:val="22"/>
          <w:szCs w:val="22"/>
        </w:rPr>
        <w:t>;</w:t>
      </w:r>
    </w:p>
    <w:p w14:paraId="3D703DB3" w14:textId="77777777" w:rsidR="00D23D4A" w:rsidRPr="002B3E5B" w:rsidRDefault="00D23D4A" w:rsidP="00D23D4A">
      <w:pPr>
        <w:numPr>
          <w:ilvl w:val="1"/>
          <w:numId w:val="9"/>
        </w:numPr>
        <w:ind w:left="284" w:hanging="284"/>
        <w:jc w:val="both"/>
        <w:rPr>
          <w:rFonts w:ascii="Calibri" w:hAnsi="Calibri" w:cs="Arial"/>
          <w:sz w:val="22"/>
          <w:szCs w:val="22"/>
        </w:rPr>
      </w:pPr>
      <w:r w:rsidRPr="002B3E5B">
        <w:rPr>
          <w:rFonts w:ascii="Calibri" w:hAnsi="Calibri" w:cs="Arial"/>
          <w:sz w:val="22"/>
          <w:szCs w:val="22"/>
        </w:rPr>
        <w:t>vandalismem;</w:t>
      </w:r>
    </w:p>
    <w:p w14:paraId="15FBDB87" w14:textId="77777777" w:rsidR="00D23D4A" w:rsidRPr="002B3E5B" w:rsidRDefault="00D23D4A" w:rsidP="00D23D4A">
      <w:pPr>
        <w:numPr>
          <w:ilvl w:val="1"/>
          <w:numId w:val="10"/>
        </w:numPr>
        <w:ind w:left="284" w:hanging="284"/>
        <w:jc w:val="both"/>
        <w:rPr>
          <w:rFonts w:ascii="Calibri" w:hAnsi="Calibri" w:cs="Arial"/>
          <w:sz w:val="22"/>
          <w:szCs w:val="22"/>
        </w:rPr>
      </w:pPr>
      <w:r w:rsidRPr="002B3E5B">
        <w:rPr>
          <w:rFonts w:ascii="Calibri" w:hAnsi="Calibri" w:cs="Arial"/>
          <w:sz w:val="22"/>
          <w:szCs w:val="22"/>
        </w:rPr>
        <w:t xml:space="preserve">použitím neoriginálního, případně prodávajícím neschváleného náhradního dílu nebo prodávajícím neschválených provozních hmot, pokud bylo příčinou vzniku závady nebo škody; originálními náhradními díly se rozumí prodávajícím dodané náhradní díly nebo takové náhradní díly, které mají stejné vlastnosti a stejnou kvalitu jako komponenty používané prodávajícím v daném vozidle,  které jsou vyrobeny podle specifikací a výrobních norem stanovených výrobcem vozidla pro výrobu komponentů nebo náhradních dílů pro dotyčné vozidlo. Zahrnuty jsou náhradní díly, které jsou vyráběny na stejné výrobní lince jako tyto komponenty. Za originální náhradní díly jsou považovány také veškeré díly, které byly kupujícímu prokazatelně dodané prodávajícím. Pokud není prokázán opak, předpokládá se, že náhradní díly jsou originálními náhradními díly, pokud výrobce dílů potvrdí, že náhradní díly odpovídají kvalitě komponentů používaných pro montáž dotyčného vozidla a byly vyrobeny podle specifikací a výrobních norem výrobce vozidla (viz. čl. 1 odst. 1 písm. t) Nařízení Komise (ES) č. 1400/2002 ze dne 31. července 2002 o použití čl. 81 odst. 3 Smlouvy na kategorie vertikálních dohod a jednání ve vzájemné shodě v odvětví motorových vozidel). </w:t>
      </w:r>
    </w:p>
    <w:p w14:paraId="7A217D97" w14:textId="753EBF4C" w:rsidR="00D23D4A" w:rsidRPr="002B3E5B" w:rsidRDefault="00D23D4A" w:rsidP="00D23D4A">
      <w:pPr>
        <w:numPr>
          <w:ilvl w:val="1"/>
          <w:numId w:val="10"/>
        </w:numPr>
        <w:ind w:left="284" w:hanging="284"/>
        <w:jc w:val="both"/>
        <w:rPr>
          <w:rFonts w:ascii="Calibri" w:hAnsi="Calibri" w:cs="Arial"/>
          <w:sz w:val="22"/>
          <w:szCs w:val="22"/>
        </w:rPr>
      </w:pPr>
      <w:r w:rsidRPr="002B3E5B">
        <w:rPr>
          <w:rFonts w:ascii="Calibri" w:hAnsi="Calibri" w:cs="Arial"/>
          <w:sz w:val="22"/>
          <w:szCs w:val="22"/>
        </w:rPr>
        <w:t xml:space="preserve">úpravami konstrukce </w:t>
      </w:r>
      <w:r w:rsidR="004029FA">
        <w:rPr>
          <w:rFonts w:ascii="Calibri" w:hAnsi="Calibri" w:cs="Arial"/>
          <w:sz w:val="22"/>
          <w:szCs w:val="22"/>
        </w:rPr>
        <w:t>autob</w:t>
      </w:r>
      <w:r w:rsidR="000567DE" w:rsidRPr="002B3E5B">
        <w:rPr>
          <w:rFonts w:ascii="Calibri" w:hAnsi="Calibri" w:cs="Arial"/>
          <w:sz w:val="22"/>
          <w:szCs w:val="22"/>
        </w:rPr>
        <w:t>usu</w:t>
      </w:r>
      <w:r w:rsidRPr="002B3E5B">
        <w:rPr>
          <w:rFonts w:ascii="Calibri" w:hAnsi="Calibri" w:cs="Arial"/>
          <w:sz w:val="22"/>
          <w:szCs w:val="22"/>
        </w:rPr>
        <w:t xml:space="preserve"> provedenými kupujícím bez souhlasu prodávajícího;</w:t>
      </w:r>
    </w:p>
    <w:p w14:paraId="71DC08DB" w14:textId="77777777" w:rsidR="00D23D4A" w:rsidRPr="002B3E5B" w:rsidRDefault="00D23D4A" w:rsidP="00D23D4A">
      <w:pPr>
        <w:numPr>
          <w:ilvl w:val="1"/>
          <w:numId w:val="10"/>
        </w:numPr>
        <w:ind w:left="284" w:hanging="284"/>
        <w:jc w:val="both"/>
        <w:rPr>
          <w:rFonts w:ascii="Calibri" w:hAnsi="Calibri" w:cs="Arial"/>
          <w:sz w:val="22"/>
          <w:szCs w:val="22"/>
        </w:rPr>
      </w:pPr>
      <w:r w:rsidRPr="002B3E5B">
        <w:rPr>
          <w:rFonts w:ascii="Calibri" w:hAnsi="Calibri" w:cs="Arial"/>
          <w:sz w:val="22"/>
          <w:szCs w:val="22"/>
        </w:rPr>
        <w:t>poškozením pneumatik;</w:t>
      </w:r>
    </w:p>
    <w:p w14:paraId="214CB544" w14:textId="77777777" w:rsidR="00D23D4A" w:rsidRPr="002B3E5B" w:rsidRDefault="00D23D4A" w:rsidP="00D23D4A">
      <w:pPr>
        <w:numPr>
          <w:ilvl w:val="1"/>
          <w:numId w:val="10"/>
        </w:numPr>
        <w:ind w:left="284" w:hanging="284"/>
        <w:jc w:val="both"/>
        <w:rPr>
          <w:rFonts w:ascii="Calibri" w:hAnsi="Calibri" w:cs="Arial"/>
          <w:sz w:val="22"/>
          <w:szCs w:val="22"/>
        </w:rPr>
      </w:pPr>
      <w:r w:rsidRPr="002B3E5B">
        <w:rPr>
          <w:rFonts w:ascii="Calibri" w:hAnsi="Calibri" w:cs="Arial"/>
          <w:sz w:val="22"/>
          <w:szCs w:val="22"/>
        </w:rPr>
        <w:t>vyšší mocí;</w:t>
      </w:r>
    </w:p>
    <w:p w14:paraId="16D2C759" w14:textId="77777777" w:rsidR="00D23D4A" w:rsidRPr="002B3E5B" w:rsidRDefault="00D23D4A" w:rsidP="00D23D4A">
      <w:pPr>
        <w:numPr>
          <w:ilvl w:val="1"/>
          <w:numId w:val="10"/>
        </w:numPr>
        <w:ind w:left="284" w:hanging="284"/>
        <w:jc w:val="both"/>
        <w:rPr>
          <w:rFonts w:ascii="Calibri" w:hAnsi="Calibri" w:cs="Arial"/>
          <w:sz w:val="22"/>
          <w:szCs w:val="22"/>
        </w:rPr>
      </w:pPr>
      <w:r w:rsidRPr="002B3E5B">
        <w:rPr>
          <w:rFonts w:ascii="Calibri" w:hAnsi="Calibri" w:cs="Arial"/>
          <w:sz w:val="22"/>
          <w:szCs w:val="22"/>
        </w:rPr>
        <w:t>dodatečnými změnami zákonů, podmínek na ochranu životního prostředí apod.;</w:t>
      </w:r>
    </w:p>
    <w:p w14:paraId="2F366C69" w14:textId="44F14A17" w:rsidR="00D23D4A" w:rsidRPr="002B3E5B" w:rsidRDefault="00D23D4A" w:rsidP="00D23D4A">
      <w:pPr>
        <w:numPr>
          <w:ilvl w:val="1"/>
          <w:numId w:val="10"/>
        </w:numPr>
        <w:ind w:left="284" w:hanging="284"/>
        <w:jc w:val="both"/>
        <w:rPr>
          <w:rFonts w:ascii="Calibri" w:hAnsi="Calibri" w:cs="Arial"/>
          <w:sz w:val="22"/>
          <w:szCs w:val="22"/>
        </w:rPr>
      </w:pPr>
      <w:r w:rsidRPr="002B3E5B">
        <w:rPr>
          <w:rFonts w:ascii="Calibri" w:hAnsi="Calibri" w:cs="Arial"/>
          <w:sz w:val="22"/>
          <w:szCs w:val="22"/>
        </w:rPr>
        <w:t xml:space="preserve">použitím </w:t>
      </w:r>
      <w:r w:rsidR="004029FA">
        <w:rPr>
          <w:rFonts w:ascii="Calibri" w:hAnsi="Calibri" w:cs="Arial"/>
          <w:bCs/>
          <w:sz w:val="22"/>
          <w:szCs w:val="22"/>
        </w:rPr>
        <w:t>auto</w:t>
      </w:r>
      <w:r w:rsidR="00740475">
        <w:rPr>
          <w:rFonts w:ascii="Calibri" w:hAnsi="Calibri" w:cs="Arial"/>
          <w:bCs/>
          <w:sz w:val="22"/>
          <w:szCs w:val="22"/>
        </w:rPr>
        <w:t>b</w:t>
      </w:r>
      <w:r w:rsidR="000567DE" w:rsidRPr="002B3E5B">
        <w:rPr>
          <w:rFonts w:ascii="Calibri" w:hAnsi="Calibri" w:cs="Arial"/>
          <w:bCs/>
          <w:sz w:val="22"/>
          <w:szCs w:val="22"/>
        </w:rPr>
        <w:t>usů</w:t>
      </w:r>
      <w:r w:rsidRPr="002B3E5B">
        <w:rPr>
          <w:rFonts w:ascii="Calibri" w:hAnsi="Calibri" w:cs="Arial"/>
          <w:sz w:val="22"/>
          <w:szCs w:val="22"/>
        </w:rPr>
        <w:t xml:space="preserve"> v jiných podmínkách nebo k jiným účelům, než je stanoveno v Příloze č. 1 a 2 této </w:t>
      </w:r>
      <w:r w:rsidR="005C602C">
        <w:rPr>
          <w:rFonts w:ascii="Calibri" w:hAnsi="Calibri" w:cs="Arial"/>
          <w:sz w:val="22"/>
          <w:szCs w:val="22"/>
        </w:rPr>
        <w:t>kupní smlouvy</w:t>
      </w:r>
      <w:r w:rsidRPr="002B3E5B">
        <w:rPr>
          <w:rFonts w:ascii="Calibri" w:hAnsi="Calibri" w:cs="Arial"/>
          <w:sz w:val="22"/>
          <w:szCs w:val="22"/>
        </w:rPr>
        <w:t>.</w:t>
      </w:r>
    </w:p>
    <w:p w14:paraId="55E9D222" w14:textId="77777777" w:rsidR="00D23D4A" w:rsidRPr="002B3E5B" w:rsidRDefault="00D23D4A" w:rsidP="00D23D4A">
      <w:pPr>
        <w:jc w:val="both"/>
        <w:rPr>
          <w:rFonts w:ascii="Calibri" w:hAnsi="Calibri" w:cs="Arial"/>
          <w:sz w:val="22"/>
          <w:szCs w:val="22"/>
        </w:rPr>
      </w:pPr>
      <w:r w:rsidRPr="002B3E5B">
        <w:rPr>
          <w:rFonts w:ascii="Calibri" w:hAnsi="Calibri" w:cs="Arial"/>
          <w:sz w:val="22"/>
          <w:szCs w:val="22"/>
        </w:rPr>
        <w:t>Ze záruk jsou dále vyloučeny tyto součásti podléhající běžnému opotřebení:</w:t>
      </w:r>
    </w:p>
    <w:p w14:paraId="062F41F7" w14:textId="77777777" w:rsidR="00D23D4A" w:rsidRPr="002B3E5B" w:rsidRDefault="00D23D4A" w:rsidP="00D23D4A">
      <w:pPr>
        <w:numPr>
          <w:ilvl w:val="0"/>
          <w:numId w:val="11"/>
        </w:numPr>
        <w:ind w:left="284" w:hanging="284"/>
        <w:jc w:val="both"/>
        <w:rPr>
          <w:rFonts w:ascii="Calibri" w:hAnsi="Calibri" w:cs="Arial"/>
          <w:sz w:val="22"/>
          <w:szCs w:val="22"/>
        </w:rPr>
      </w:pPr>
      <w:r w:rsidRPr="002B3E5B">
        <w:rPr>
          <w:rFonts w:ascii="Calibri" w:hAnsi="Calibri" w:cs="Arial"/>
          <w:sz w:val="22"/>
          <w:szCs w:val="22"/>
        </w:rPr>
        <w:t>brzdové obložení, kotouče a bubny, v případě přesáhnutí doby jejich obvyklé životnosti, který činí 50.000 km u brzdového obložení a 100.000 km u brzdových kotoučů a bubnů;</w:t>
      </w:r>
    </w:p>
    <w:p w14:paraId="5E024B83" w14:textId="77777777" w:rsidR="00D23D4A" w:rsidRPr="002B3E5B" w:rsidRDefault="00D23D4A" w:rsidP="00D23D4A">
      <w:pPr>
        <w:numPr>
          <w:ilvl w:val="0"/>
          <w:numId w:val="11"/>
        </w:numPr>
        <w:ind w:left="284" w:hanging="284"/>
        <w:jc w:val="both"/>
        <w:rPr>
          <w:rFonts w:ascii="Calibri" w:hAnsi="Calibri" w:cs="Arial"/>
          <w:sz w:val="22"/>
          <w:szCs w:val="22"/>
        </w:rPr>
      </w:pPr>
      <w:r w:rsidRPr="002B3E5B">
        <w:rPr>
          <w:rFonts w:ascii="Calibri" w:hAnsi="Calibri" w:cs="Arial"/>
          <w:sz w:val="22"/>
          <w:szCs w:val="22"/>
        </w:rPr>
        <w:t>běhoun pneumatik;</w:t>
      </w:r>
    </w:p>
    <w:p w14:paraId="1917D5EE" w14:textId="77777777" w:rsidR="00D23D4A" w:rsidRPr="002B3E5B" w:rsidRDefault="00D23D4A" w:rsidP="00D23D4A">
      <w:pPr>
        <w:numPr>
          <w:ilvl w:val="0"/>
          <w:numId w:val="11"/>
        </w:numPr>
        <w:ind w:left="284" w:hanging="284"/>
        <w:jc w:val="both"/>
        <w:rPr>
          <w:rFonts w:ascii="Calibri" w:hAnsi="Calibri" w:cs="Arial"/>
          <w:sz w:val="22"/>
          <w:szCs w:val="22"/>
        </w:rPr>
      </w:pPr>
      <w:r w:rsidRPr="002B3E5B">
        <w:rPr>
          <w:rFonts w:ascii="Calibri" w:hAnsi="Calibri" w:cs="Arial"/>
          <w:sz w:val="22"/>
          <w:szCs w:val="22"/>
        </w:rPr>
        <w:t>žárovky.</w:t>
      </w:r>
    </w:p>
    <w:p w14:paraId="4276D02C" w14:textId="77777777" w:rsidR="00D23D4A" w:rsidRPr="002B3E5B" w:rsidRDefault="00D23D4A" w:rsidP="00D23D4A">
      <w:pPr>
        <w:overflowPunct/>
        <w:jc w:val="both"/>
        <w:textAlignment w:val="auto"/>
        <w:rPr>
          <w:rFonts w:ascii="Calibri" w:hAnsi="Calibri" w:cs="Calibri"/>
          <w:szCs w:val="24"/>
        </w:rPr>
      </w:pPr>
      <w:r w:rsidRPr="002B3E5B">
        <w:rPr>
          <w:rFonts w:ascii="Calibri" w:hAnsi="Calibri" w:cs="Arial"/>
          <w:sz w:val="22"/>
          <w:szCs w:val="22"/>
        </w:rPr>
        <w:t xml:space="preserve">Obecně platí, že jakékoliv nároky plynoucí z některé z poskytnutých záruk, uplatněné kupujícím vůči prodávajícímu, považují obě strany za oprávněné a platné, pokud prodávající neprokáže zprávou o posouzení nezávislého zkušebního ústavu jejich neoprávněnost. </w:t>
      </w:r>
      <w:r w:rsidR="00822036" w:rsidRPr="002B3E5B">
        <w:rPr>
          <w:rFonts w:ascii="Calibri" w:hAnsi="Calibri" w:cs="Arial"/>
          <w:sz w:val="22"/>
          <w:szCs w:val="22"/>
        </w:rPr>
        <w:t xml:space="preserve">Před vypracováním zprávy o posouzení nezávislého zkušebního ústavu může prodávající předložit kupujícímu vlastní zdůvodnění nesouhlasu s reklamací, pokud nebude kupující s tímto zdůvodněním souhlasit bude vypracován nezávislý posudek. </w:t>
      </w:r>
      <w:r w:rsidRPr="002B3E5B">
        <w:rPr>
          <w:rFonts w:ascii="Calibri" w:hAnsi="Calibri" w:cs="Arial"/>
          <w:sz w:val="22"/>
          <w:szCs w:val="22"/>
        </w:rPr>
        <w:t>Kupující se zavazuje poskytovat prodávajícímu potřebnou</w:t>
      </w:r>
      <w:r w:rsidRPr="002B3E5B">
        <w:rPr>
          <w:rFonts w:ascii="Calibri" w:hAnsi="Calibri" w:cs="Calibri"/>
          <w:sz w:val="22"/>
          <w:szCs w:val="22"/>
        </w:rPr>
        <w:t xml:space="preserve"> spolupráci při získávání podkladů pro posouzení oprávněnosti nároků uplatněných kupujícím.</w:t>
      </w:r>
    </w:p>
    <w:p w14:paraId="631CF11D" w14:textId="77777777" w:rsidR="00D23D4A" w:rsidRPr="002B3E5B" w:rsidRDefault="00D23D4A" w:rsidP="00D23D4A">
      <w:pPr>
        <w:overflowPunct/>
        <w:jc w:val="both"/>
        <w:textAlignment w:val="auto"/>
        <w:rPr>
          <w:rFonts w:ascii="Calibri" w:hAnsi="Calibri" w:cs="Calibri"/>
          <w:szCs w:val="24"/>
        </w:rPr>
      </w:pPr>
      <w:r w:rsidRPr="002B3E5B">
        <w:rPr>
          <w:rFonts w:ascii="Calibri" w:hAnsi="Calibri" w:cs="Calibri"/>
          <w:szCs w:val="24"/>
        </w:rPr>
        <w:t xml:space="preserve"> </w:t>
      </w:r>
    </w:p>
    <w:p w14:paraId="685ACA29" w14:textId="77777777" w:rsidR="00D23D4A" w:rsidRPr="002B3E5B" w:rsidRDefault="00D23D4A" w:rsidP="00D23D4A">
      <w:pPr>
        <w:jc w:val="both"/>
        <w:outlineLvl w:val="0"/>
        <w:rPr>
          <w:rFonts w:ascii="Calibri" w:hAnsi="Calibri" w:cs="Arial"/>
          <w:sz w:val="22"/>
          <w:szCs w:val="22"/>
          <w:u w:val="single"/>
        </w:rPr>
      </w:pPr>
      <w:r w:rsidRPr="002B3E5B">
        <w:rPr>
          <w:rFonts w:ascii="Calibri" w:hAnsi="Calibri" w:cs="Arial"/>
          <w:sz w:val="22"/>
          <w:szCs w:val="22"/>
          <w:u w:val="single"/>
        </w:rPr>
        <w:t>5. Poskytování Záručního servisu a smluvní pokuta</w:t>
      </w:r>
    </w:p>
    <w:p w14:paraId="7E0A84EC" w14:textId="1FE63368" w:rsidR="00D23D4A" w:rsidRPr="002B3E5B" w:rsidRDefault="00D23D4A" w:rsidP="00D23D4A">
      <w:pPr>
        <w:spacing w:before="120"/>
        <w:ind w:left="28"/>
        <w:jc w:val="both"/>
        <w:rPr>
          <w:rFonts w:ascii="Calibri" w:hAnsi="Calibri" w:cs="Arial"/>
          <w:sz w:val="22"/>
          <w:szCs w:val="22"/>
        </w:rPr>
      </w:pPr>
      <w:r w:rsidRPr="002B3E5B">
        <w:rPr>
          <w:rFonts w:ascii="Calibri" w:hAnsi="Calibri" w:cs="Arial"/>
          <w:sz w:val="22"/>
          <w:szCs w:val="22"/>
        </w:rPr>
        <w:t xml:space="preserve">Prodávající se zavazuje započít s odstraňováním případných záručních vad u dodaných </w:t>
      </w:r>
      <w:r w:rsidR="004029FA">
        <w:rPr>
          <w:rFonts w:ascii="Calibri" w:hAnsi="Calibri" w:cs="Arial"/>
          <w:bCs/>
          <w:sz w:val="22"/>
          <w:szCs w:val="22"/>
        </w:rPr>
        <w:t>auto</w:t>
      </w:r>
      <w:r w:rsidR="00740475">
        <w:rPr>
          <w:rFonts w:ascii="Calibri" w:hAnsi="Calibri" w:cs="Arial"/>
          <w:bCs/>
          <w:sz w:val="22"/>
          <w:szCs w:val="22"/>
        </w:rPr>
        <w:t>b</w:t>
      </w:r>
      <w:r w:rsidR="00C72913" w:rsidRPr="002B3E5B">
        <w:rPr>
          <w:rFonts w:ascii="Calibri" w:hAnsi="Calibri" w:cs="Arial"/>
          <w:bCs/>
          <w:sz w:val="22"/>
          <w:szCs w:val="22"/>
        </w:rPr>
        <w:t>usů</w:t>
      </w:r>
      <w:r w:rsidR="00C72913" w:rsidRPr="002B3E5B">
        <w:rPr>
          <w:rFonts w:ascii="Calibri" w:hAnsi="Calibri" w:cs="Arial"/>
          <w:sz w:val="22"/>
          <w:szCs w:val="22"/>
        </w:rPr>
        <w:t xml:space="preserve"> </w:t>
      </w:r>
      <w:r w:rsidRPr="002B3E5B">
        <w:rPr>
          <w:rFonts w:ascii="Calibri" w:hAnsi="Calibri" w:cs="Arial"/>
          <w:sz w:val="22"/>
          <w:szCs w:val="22"/>
        </w:rPr>
        <w:t xml:space="preserve">nejpozději do 24 hodin od nahlášení záruční vady kupujícím. Započetím s odstraňováním se rozumí jakýkoliv úkon prodávajícího, který s ohledem na charakter, rozsah a závažnost nahlášené vady přímo povede k jejímu efektivnímu odstranění. Kupující je oprávněn požadovat po prodávajícím pro případ nedodržení lhůty pro započetí s odstraňováním záruční vady smluvní pokutu ve výši 1.000,- Kč za každý započatý den prodlení se započetím odstraňování každé záruční vady. </w:t>
      </w:r>
      <w:r w:rsidRPr="002B3E5B">
        <w:rPr>
          <w:rFonts w:ascii="Calibri" w:hAnsi="Calibri" w:cs="Arial"/>
          <w:bCs/>
          <w:sz w:val="22"/>
          <w:szCs w:val="22"/>
        </w:rPr>
        <w:t xml:space="preserve">Nárok na zaplacení smluvní pokuty kupujícímu nevznikne tehdy, jestliže k porušení povinnosti prodávajícím došlo v důsledku případu vyšší moci ve smyslu definovaném v čl. VIII. odst. 3 této </w:t>
      </w:r>
      <w:r w:rsidR="005C602C">
        <w:rPr>
          <w:rFonts w:ascii="Calibri" w:hAnsi="Calibri" w:cs="Arial"/>
          <w:bCs/>
          <w:sz w:val="22"/>
          <w:szCs w:val="22"/>
        </w:rPr>
        <w:t>smlouvy</w:t>
      </w:r>
      <w:r w:rsidRPr="002B3E5B">
        <w:rPr>
          <w:rFonts w:ascii="Calibri" w:hAnsi="Calibri" w:cs="Arial"/>
          <w:bCs/>
          <w:sz w:val="22"/>
          <w:szCs w:val="22"/>
        </w:rPr>
        <w:t>.</w:t>
      </w:r>
    </w:p>
    <w:p w14:paraId="749A3F80" w14:textId="77777777" w:rsidR="00D23D4A" w:rsidRPr="002B3E5B" w:rsidRDefault="00D23D4A" w:rsidP="00D23D4A">
      <w:pPr>
        <w:spacing w:before="120"/>
        <w:ind w:left="28"/>
        <w:jc w:val="both"/>
        <w:rPr>
          <w:rFonts w:ascii="Calibri" w:hAnsi="Calibri" w:cs="Arial"/>
          <w:bCs/>
          <w:sz w:val="22"/>
          <w:szCs w:val="22"/>
        </w:rPr>
      </w:pPr>
      <w:r w:rsidRPr="002B3E5B">
        <w:rPr>
          <w:rFonts w:ascii="Calibri" w:hAnsi="Calibri" w:cs="Arial"/>
          <w:bCs/>
          <w:sz w:val="22"/>
          <w:szCs w:val="22"/>
        </w:rPr>
        <w:t>Prodávající se zavazuje odstranit záruční vady, které nebrání řádnému užívání vozidla do 10 pracovních dnů od nahlášení takové záruční vady kupujícím.</w:t>
      </w:r>
      <w:r w:rsidRPr="002B3E5B">
        <w:rPr>
          <w:rFonts w:ascii="Calibri" w:hAnsi="Calibri" w:cs="Arial"/>
          <w:sz w:val="22"/>
          <w:szCs w:val="22"/>
        </w:rPr>
        <w:t xml:space="preserve"> Kupující je oprávněn požadovat po prodávajícím pro případ nedodržení lhůty pro odstr</w:t>
      </w:r>
      <w:r w:rsidR="00854060" w:rsidRPr="002B3E5B">
        <w:rPr>
          <w:rFonts w:ascii="Calibri" w:hAnsi="Calibri" w:cs="Arial"/>
          <w:sz w:val="22"/>
          <w:szCs w:val="22"/>
        </w:rPr>
        <w:t>anění</w:t>
      </w:r>
      <w:r w:rsidRPr="002B3E5B">
        <w:rPr>
          <w:rFonts w:ascii="Calibri" w:hAnsi="Calibri" w:cs="Arial"/>
          <w:sz w:val="22"/>
          <w:szCs w:val="22"/>
        </w:rPr>
        <w:t xml:space="preserve"> záruční vady,</w:t>
      </w:r>
      <w:r w:rsidRPr="002B3E5B">
        <w:rPr>
          <w:rFonts w:ascii="Calibri" w:hAnsi="Calibri" w:cs="Arial"/>
          <w:bCs/>
          <w:sz w:val="22"/>
          <w:szCs w:val="22"/>
        </w:rPr>
        <w:t xml:space="preserve"> která nebrání řádnému užívání věci</w:t>
      </w:r>
      <w:r w:rsidRPr="002B3E5B">
        <w:rPr>
          <w:rFonts w:ascii="Calibri" w:hAnsi="Calibri" w:cs="Arial"/>
          <w:sz w:val="22"/>
          <w:szCs w:val="22"/>
        </w:rPr>
        <w:t xml:space="preserve"> kupujícím smluvní pokutu ve výši </w:t>
      </w:r>
      <w:r w:rsidR="00822036" w:rsidRPr="002B3E5B">
        <w:rPr>
          <w:rFonts w:ascii="Calibri" w:hAnsi="Calibri" w:cs="Arial"/>
          <w:sz w:val="22"/>
          <w:szCs w:val="22"/>
        </w:rPr>
        <w:t>1</w:t>
      </w:r>
      <w:r w:rsidRPr="002B3E5B">
        <w:rPr>
          <w:rFonts w:ascii="Calibri" w:hAnsi="Calibri" w:cs="Arial"/>
          <w:sz w:val="22"/>
          <w:szCs w:val="22"/>
        </w:rPr>
        <w:t xml:space="preserve">.000,- Kč za každý započatý den prodlení </w:t>
      </w:r>
      <w:r w:rsidR="00854060" w:rsidRPr="002B3E5B">
        <w:rPr>
          <w:rFonts w:ascii="Calibri" w:hAnsi="Calibri" w:cs="Arial"/>
          <w:sz w:val="22"/>
          <w:szCs w:val="22"/>
        </w:rPr>
        <w:br/>
      </w:r>
      <w:r w:rsidRPr="002B3E5B">
        <w:rPr>
          <w:rFonts w:ascii="Calibri" w:hAnsi="Calibri" w:cs="Arial"/>
          <w:sz w:val="22"/>
          <w:szCs w:val="22"/>
        </w:rPr>
        <w:t>s odstraňování každé takové záruční vady.</w:t>
      </w:r>
    </w:p>
    <w:p w14:paraId="5C8315BF" w14:textId="2FE4AA16" w:rsidR="00D23D4A" w:rsidRPr="002B3E5B" w:rsidRDefault="00D23D4A" w:rsidP="00D23D4A">
      <w:pPr>
        <w:spacing w:before="120"/>
        <w:ind w:left="28"/>
        <w:jc w:val="both"/>
        <w:rPr>
          <w:rFonts w:ascii="Calibri" w:hAnsi="Calibri" w:cs="Arial"/>
          <w:bCs/>
          <w:sz w:val="22"/>
          <w:szCs w:val="22"/>
        </w:rPr>
      </w:pPr>
      <w:r w:rsidRPr="002B3E5B">
        <w:rPr>
          <w:rFonts w:ascii="Calibri" w:hAnsi="Calibri" w:cs="Arial"/>
          <w:bCs/>
          <w:sz w:val="22"/>
          <w:szCs w:val="22"/>
        </w:rPr>
        <w:t xml:space="preserve">Nelze-li v průběhu záruční doby pro závažnou vadu nebo vícero vad méně závažných, které však v souhrnu brání řádnému užívání vozidla, řádně užívat předmět </w:t>
      </w:r>
      <w:r w:rsidR="005C602C">
        <w:rPr>
          <w:rFonts w:ascii="Calibri" w:hAnsi="Calibri" w:cs="Arial"/>
          <w:bCs/>
          <w:sz w:val="22"/>
          <w:szCs w:val="22"/>
        </w:rPr>
        <w:t>smlouvy</w:t>
      </w:r>
      <w:r w:rsidR="005C602C" w:rsidRPr="002B3E5B">
        <w:rPr>
          <w:rFonts w:ascii="Calibri" w:hAnsi="Calibri" w:cs="Arial"/>
          <w:bCs/>
          <w:sz w:val="22"/>
          <w:szCs w:val="22"/>
        </w:rPr>
        <w:t xml:space="preserve"> </w:t>
      </w:r>
      <w:r w:rsidRPr="002B3E5B">
        <w:rPr>
          <w:rFonts w:ascii="Calibri" w:hAnsi="Calibri" w:cs="Arial"/>
          <w:bCs/>
          <w:sz w:val="22"/>
          <w:szCs w:val="22"/>
        </w:rPr>
        <w:t xml:space="preserve">a prodávající neodstraní tyto </w:t>
      </w:r>
      <w:r w:rsidRPr="002B3E5B">
        <w:rPr>
          <w:rFonts w:ascii="Calibri" w:hAnsi="Calibri" w:cs="Arial"/>
          <w:bCs/>
          <w:sz w:val="22"/>
          <w:szCs w:val="22"/>
        </w:rPr>
        <w:lastRenderedPageBreak/>
        <w:t xml:space="preserve">vady ve lhůtě </w:t>
      </w:r>
      <w:r w:rsidR="006A6FC5" w:rsidRPr="002B3E5B">
        <w:rPr>
          <w:rFonts w:ascii="Calibri" w:hAnsi="Calibri" w:cs="Arial"/>
          <w:bCs/>
          <w:sz w:val="22"/>
          <w:szCs w:val="22"/>
        </w:rPr>
        <w:t>10</w:t>
      </w:r>
      <w:r w:rsidRPr="002B3E5B">
        <w:rPr>
          <w:rFonts w:ascii="Calibri" w:hAnsi="Calibri" w:cs="Arial"/>
          <w:bCs/>
          <w:sz w:val="22"/>
          <w:szCs w:val="22"/>
        </w:rPr>
        <w:t xml:space="preserve"> pracovních dnů, která začne běžet ode dne nahlášení vady (vad) kupujícím, je prodávající povinen zaplatit kupujícímu smluvní pokutu ve výši </w:t>
      </w:r>
      <w:r w:rsidR="00077330">
        <w:rPr>
          <w:rFonts w:ascii="Calibri" w:hAnsi="Calibri" w:cs="Arial"/>
          <w:bCs/>
          <w:sz w:val="22"/>
          <w:szCs w:val="22"/>
        </w:rPr>
        <w:t>5.000,- Kč</w:t>
      </w:r>
      <w:r w:rsidRPr="002B3E5B">
        <w:rPr>
          <w:rFonts w:ascii="Calibri" w:hAnsi="Calibri" w:cs="Arial"/>
          <w:bCs/>
          <w:sz w:val="22"/>
          <w:szCs w:val="22"/>
        </w:rPr>
        <w:t xml:space="preserve"> za každý započatý den prodlení s odstraněním každé takové záruční vady/vad. Nárok na zaplacení smluvní pokuty kupujícímu nevznikne tehdy, jestliže k porušení povinnosti prodávajícím došlo v důsledku případu vyšší moci ve smyslu definovaném v čl. VI</w:t>
      </w:r>
      <w:r w:rsidR="006A2214" w:rsidRPr="002B3E5B">
        <w:rPr>
          <w:rFonts w:ascii="Calibri" w:hAnsi="Calibri" w:cs="Arial"/>
          <w:bCs/>
          <w:sz w:val="22"/>
          <w:szCs w:val="22"/>
        </w:rPr>
        <w:t>I</w:t>
      </w:r>
      <w:r w:rsidRPr="002B3E5B">
        <w:rPr>
          <w:rFonts w:ascii="Calibri" w:hAnsi="Calibri" w:cs="Arial"/>
          <w:bCs/>
          <w:sz w:val="22"/>
          <w:szCs w:val="22"/>
        </w:rPr>
        <w:t xml:space="preserve">I. odst. 3 této </w:t>
      </w:r>
      <w:r w:rsidR="005C602C">
        <w:rPr>
          <w:rFonts w:ascii="Calibri" w:hAnsi="Calibri" w:cs="Arial"/>
          <w:bCs/>
          <w:sz w:val="22"/>
          <w:szCs w:val="22"/>
        </w:rPr>
        <w:t>smlouvy</w:t>
      </w:r>
      <w:r w:rsidRPr="002B3E5B">
        <w:rPr>
          <w:rFonts w:ascii="Calibri" w:hAnsi="Calibri" w:cs="Arial"/>
          <w:bCs/>
          <w:sz w:val="22"/>
          <w:szCs w:val="22"/>
        </w:rPr>
        <w:t xml:space="preserve">.  </w:t>
      </w:r>
    </w:p>
    <w:p w14:paraId="2BE63128" w14:textId="77777777" w:rsidR="00D23D4A" w:rsidRPr="002B3E5B" w:rsidRDefault="00D23D4A" w:rsidP="00D23D4A">
      <w:pPr>
        <w:spacing w:before="60"/>
        <w:ind w:left="28"/>
        <w:jc w:val="both"/>
        <w:rPr>
          <w:rFonts w:ascii="Calibri" w:hAnsi="Calibri" w:cs="Arial"/>
          <w:bCs/>
          <w:sz w:val="22"/>
          <w:szCs w:val="22"/>
        </w:rPr>
      </w:pPr>
      <w:r w:rsidRPr="002B3E5B">
        <w:rPr>
          <w:rFonts w:ascii="Calibri" w:hAnsi="Calibri" w:cs="Arial"/>
          <w:bCs/>
          <w:sz w:val="22"/>
          <w:szCs w:val="22"/>
        </w:rPr>
        <w:t>Uplatněním nároku na zaplacení smluvní pokuty ani jejím skutečným uhrazením nezanikne povinnost prodávajícího splnit povinnost, jejíž plnění bylo zajištěno smluvní pokutou, a prodávající tak bude i nadále povinen ke splnění takovéto povinnosti.</w:t>
      </w:r>
    </w:p>
    <w:p w14:paraId="38F88D2B" w14:textId="77777777" w:rsidR="00D23D4A" w:rsidRPr="002B3E5B" w:rsidRDefault="00D23D4A" w:rsidP="00D23D4A">
      <w:pPr>
        <w:spacing w:before="60"/>
        <w:ind w:left="28"/>
        <w:jc w:val="both"/>
        <w:rPr>
          <w:rFonts w:ascii="Calibri" w:hAnsi="Calibri" w:cs="Arial"/>
          <w:bCs/>
          <w:sz w:val="22"/>
          <w:szCs w:val="22"/>
        </w:rPr>
      </w:pPr>
      <w:r w:rsidRPr="002B3E5B">
        <w:rPr>
          <w:rFonts w:ascii="Calibri" w:hAnsi="Calibri" w:cs="Arial"/>
          <w:bCs/>
          <w:sz w:val="22"/>
          <w:szCs w:val="22"/>
        </w:rPr>
        <w:t>Uplatněním nároku na zaplacení smluvní pokuty ani jejím skutečným uhrazením nezanikne právo kupujícího na náhradu škody vzniklé kupujícímu v důsledku porušení povinnosti prodávajícím, a to ve výši přesahující uhrazenou smluvní pokutu.</w:t>
      </w:r>
    </w:p>
    <w:p w14:paraId="324C88F5" w14:textId="77777777" w:rsidR="005067B9" w:rsidRPr="002B3E5B" w:rsidRDefault="005067B9" w:rsidP="00991497">
      <w:pPr>
        <w:spacing w:before="60"/>
        <w:ind w:left="28"/>
        <w:jc w:val="both"/>
        <w:rPr>
          <w:rFonts w:ascii="Calibri" w:hAnsi="Calibri" w:cs="Arial"/>
          <w:bCs/>
          <w:sz w:val="22"/>
          <w:szCs w:val="22"/>
        </w:rPr>
      </w:pPr>
    </w:p>
    <w:p w14:paraId="3D2EECC8" w14:textId="77777777" w:rsidR="0044676F" w:rsidRPr="002B3E5B" w:rsidRDefault="0089643F" w:rsidP="0044676F">
      <w:pPr>
        <w:jc w:val="both"/>
        <w:outlineLvl w:val="0"/>
        <w:rPr>
          <w:rFonts w:ascii="Calibri" w:hAnsi="Calibri" w:cs="Arial"/>
          <w:sz w:val="22"/>
          <w:szCs w:val="22"/>
          <w:u w:val="single"/>
        </w:rPr>
      </w:pPr>
      <w:r w:rsidRPr="002B3E5B">
        <w:rPr>
          <w:rFonts w:ascii="Calibri" w:hAnsi="Calibri" w:cs="Arial"/>
          <w:sz w:val="22"/>
          <w:szCs w:val="22"/>
          <w:u w:val="single"/>
        </w:rPr>
        <w:t>6</w:t>
      </w:r>
      <w:r w:rsidR="0044676F" w:rsidRPr="002B3E5B">
        <w:rPr>
          <w:rFonts w:ascii="Calibri" w:hAnsi="Calibri" w:cs="Arial"/>
          <w:sz w:val="22"/>
          <w:szCs w:val="22"/>
          <w:u w:val="single"/>
        </w:rPr>
        <w:t>. Odpovědnost za vady</w:t>
      </w:r>
    </w:p>
    <w:p w14:paraId="4C3E7CF6" w14:textId="3319CB57" w:rsidR="0044676F" w:rsidRPr="002B3E5B" w:rsidRDefault="0044676F" w:rsidP="0044676F">
      <w:pPr>
        <w:jc w:val="both"/>
        <w:rPr>
          <w:rFonts w:ascii="Calibri" w:hAnsi="Calibri" w:cs="Arial"/>
          <w:sz w:val="22"/>
          <w:szCs w:val="22"/>
          <w:u w:val="single"/>
        </w:rPr>
      </w:pPr>
      <w:r w:rsidRPr="002B3E5B">
        <w:rPr>
          <w:rFonts w:ascii="Calibri" w:hAnsi="Calibri" w:cs="Arial"/>
          <w:sz w:val="22"/>
          <w:szCs w:val="22"/>
        </w:rPr>
        <w:t xml:space="preserve">Prodávající odpovídá za vady, které má zboží v okamžiku přechodu nebezpečí škody na zboží na kupujícího, a v rozsahu záručních podmínek za vady, které se na zboží vyskytnou v záruční době. Nestanoví-li tato </w:t>
      </w:r>
      <w:r w:rsidR="005F445D">
        <w:rPr>
          <w:rFonts w:ascii="Calibri" w:hAnsi="Calibri" w:cs="Arial"/>
          <w:sz w:val="22"/>
          <w:szCs w:val="22"/>
        </w:rPr>
        <w:t>smlouva</w:t>
      </w:r>
      <w:r w:rsidR="005F445D" w:rsidRPr="002B3E5B">
        <w:rPr>
          <w:rFonts w:ascii="Calibri" w:hAnsi="Calibri" w:cs="Arial"/>
          <w:sz w:val="22"/>
          <w:szCs w:val="22"/>
        </w:rPr>
        <w:t xml:space="preserve"> </w:t>
      </w:r>
      <w:r w:rsidRPr="002B3E5B">
        <w:rPr>
          <w:rFonts w:ascii="Calibri" w:hAnsi="Calibri" w:cs="Arial"/>
          <w:sz w:val="22"/>
          <w:szCs w:val="22"/>
        </w:rPr>
        <w:t>jinak, řídí se odpovědnost prodávajícího za vady příslušnými ustanoveními ob</w:t>
      </w:r>
      <w:r w:rsidR="00F3782B" w:rsidRPr="002B3E5B">
        <w:rPr>
          <w:rFonts w:ascii="Calibri" w:hAnsi="Calibri" w:cs="Arial"/>
          <w:sz w:val="22"/>
          <w:szCs w:val="22"/>
        </w:rPr>
        <w:t xml:space="preserve">čanského </w:t>
      </w:r>
      <w:r w:rsidRPr="002B3E5B">
        <w:rPr>
          <w:rFonts w:ascii="Calibri" w:hAnsi="Calibri" w:cs="Arial"/>
          <w:sz w:val="22"/>
          <w:szCs w:val="22"/>
        </w:rPr>
        <w:t>zákoníku.</w:t>
      </w:r>
    </w:p>
    <w:p w14:paraId="144CCE13" w14:textId="77777777" w:rsidR="0044676F" w:rsidRPr="002B3E5B" w:rsidRDefault="0044676F" w:rsidP="0044676F">
      <w:pPr>
        <w:jc w:val="both"/>
        <w:rPr>
          <w:rFonts w:ascii="Calibri" w:hAnsi="Calibri" w:cs="Arial"/>
          <w:sz w:val="22"/>
          <w:szCs w:val="22"/>
          <w:u w:val="single"/>
        </w:rPr>
      </w:pPr>
    </w:p>
    <w:p w14:paraId="618A672C" w14:textId="77777777" w:rsidR="0044676F" w:rsidRPr="002B3E5B" w:rsidRDefault="0089643F" w:rsidP="0044676F">
      <w:pPr>
        <w:jc w:val="both"/>
        <w:outlineLvl w:val="0"/>
        <w:rPr>
          <w:rFonts w:ascii="Calibri" w:hAnsi="Calibri" w:cs="Arial"/>
          <w:sz w:val="22"/>
          <w:szCs w:val="22"/>
        </w:rPr>
      </w:pPr>
      <w:r w:rsidRPr="002B3E5B">
        <w:rPr>
          <w:rFonts w:ascii="Calibri" w:hAnsi="Calibri" w:cs="Arial"/>
          <w:sz w:val="22"/>
          <w:szCs w:val="22"/>
          <w:u w:val="single"/>
        </w:rPr>
        <w:t>7</w:t>
      </w:r>
      <w:r w:rsidR="0044676F" w:rsidRPr="002B3E5B">
        <w:rPr>
          <w:rFonts w:ascii="Calibri" w:hAnsi="Calibri" w:cs="Arial"/>
          <w:sz w:val="22"/>
          <w:szCs w:val="22"/>
          <w:u w:val="single"/>
        </w:rPr>
        <w:t>. Nároky z vad zboží</w:t>
      </w:r>
    </w:p>
    <w:p w14:paraId="15A4ECA3" w14:textId="77777777" w:rsidR="0044676F" w:rsidRPr="002B3E5B" w:rsidRDefault="0044676F" w:rsidP="0044676F">
      <w:pPr>
        <w:jc w:val="both"/>
        <w:rPr>
          <w:rFonts w:ascii="Calibri" w:hAnsi="Calibri" w:cs="Arial"/>
          <w:sz w:val="22"/>
          <w:szCs w:val="22"/>
        </w:rPr>
      </w:pPr>
      <w:r w:rsidRPr="002B3E5B">
        <w:rPr>
          <w:rFonts w:ascii="Calibri" w:hAnsi="Calibri" w:cs="Arial"/>
          <w:sz w:val="22"/>
          <w:szCs w:val="22"/>
        </w:rPr>
        <w:t xml:space="preserve">Jestliže má zboží </w:t>
      </w:r>
      <w:r w:rsidR="004A32C1" w:rsidRPr="002B3E5B">
        <w:rPr>
          <w:rFonts w:ascii="Calibri" w:hAnsi="Calibri" w:cs="Arial"/>
          <w:sz w:val="22"/>
          <w:szCs w:val="22"/>
        </w:rPr>
        <w:t xml:space="preserve">podstatné </w:t>
      </w:r>
      <w:r w:rsidRPr="002B3E5B">
        <w:rPr>
          <w:rFonts w:ascii="Calibri" w:hAnsi="Calibri" w:cs="Arial"/>
          <w:sz w:val="22"/>
          <w:szCs w:val="22"/>
        </w:rPr>
        <w:t>vady, je kupující oprávněn:</w:t>
      </w:r>
    </w:p>
    <w:p w14:paraId="7316E109" w14:textId="77777777" w:rsidR="00D55E69" w:rsidRPr="002B3E5B" w:rsidRDefault="00D55E69" w:rsidP="00D55E69">
      <w:pPr>
        <w:numPr>
          <w:ilvl w:val="0"/>
          <w:numId w:val="1"/>
        </w:numPr>
        <w:jc w:val="both"/>
        <w:rPr>
          <w:rFonts w:ascii="Calibri" w:hAnsi="Calibri" w:cs="Arial"/>
          <w:sz w:val="22"/>
          <w:szCs w:val="22"/>
        </w:rPr>
      </w:pPr>
      <w:r w:rsidRPr="002B3E5B">
        <w:rPr>
          <w:rFonts w:ascii="Calibri" w:hAnsi="Calibri" w:cs="Arial"/>
          <w:sz w:val="22"/>
          <w:szCs w:val="22"/>
        </w:rPr>
        <w:t>Požadovat odstranění vad dodáním náhradního zboží za zboží vadné; nebo</w:t>
      </w:r>
    </w:p>
    <w:p w14:paraId="4FC3FC79" w14:textId="77777777" w:rsidR="0044676F" w:rsidRPr="002B3E5B" w:rsidRDefault="0044676F" w:rsidP="00AF73C6">
      <w:pPr>
        <w:numPr>
          <w:ilvl w:val="0"/>
          <w:numId w:val="1"/>
        </w:numPr>
        <w:jc w:val="both"/>
        <w:rPr>
          <w:rFonts w:ascii="Calibri" w:hAnsi="Calibri" w:cs="Arial"/>
          <w:sz w:val="22"/>
          <w:szCs w:val="22"/>
        </w:rPr>
      </w:pPr>
      <w:r w:rsidRPr="002B3E5B">
        <w:rPr>
          <w:rFonts w:ascii="Calibri" w:hAnsi="Calibri" w:cs="Arial"/>
          <w:sz w:val="22"/>
          <w:szCs w:val="22"/>
        </w:rPr>
        <w:t>požadovat odstra</w:t>
      </w:r>
      <w:r w:rsidR="00C92DDB" w:rsidRPr="002B3E5B">
        <w:rPr>
          <w:rFonts w:ascii="Calibri" w:hAnsi="Calibri" w:cs="Arial"/>
          <w:sz w:val="22"/>
          <w:szCs w:val="22"/>
        </w:rPr>
        <w:t>nění vad opravou zboží</w:t>
      </w:r>
      <w:r w:rsidR="00D55E69" w:rsidRPr="002B3E5B">
        <w:rPr>
          <w:rFonts w:ascii="Calibri" w:hAnsi="Calibri" w:cs="Arial"/>
          <w:sz w:val="22"/>
          <w:szCs w:val="22"/>
        </w:rPr>
        <w:t>;</w:t>
      </w:r>
      <w:r w:rsidRPr="002B3E5B">
        <w:rPr>
          <w:rFonts w:ascii="Calibri" w:hAnsi="Calibri" w:cs="Arial"/>
          <w:sz w:val="22"/>
          <w:szCs w:val="22"/>
        </w:rPr>
        <w:t xml:space="preserve"> </w:t>
      </w:r>
      <w:r w:rsidR="00AF73C6" w:rsidRPr="002B3E5B">
        <w:rPr>
          <w:rFonts w:ascii="Calibri" w:hAnsi="Calibri" w:cs="Arial"/>
          <w:sz w:val="22"/>
          <w:szCs w:val="22"/>
        </w:rPr>
        <w:t xml:space="preserve">nebo </w:t>
      </w:r>
    </w:p>
    <w:p w14:paraId="2CB97E82" w14:textId="77777777" w:rsidR="0044676F" w:rsidRPr="002B3E5B" w:rsidRDefault="0044676F" w:rsidP="0044676F">
      <w:pPr>
        <w:numPr>
          <w:ilvl w:val="0"/>
          <w:numId w:val="1"/>
        </w:numPr>
        <w:jc w:val="both"/>
        <w:rPr>
          <w:rFonts w:ascii="Calibri" w:hAnsi="Calibri" w:cs="Arial"/>
          <w:sz w:val="22"/>
          <w:szCs w:val="22"/>
        </w:rPr>
      </w:pPr>
      <w:r w:rsidRPr="002B3E5B">
        <w:rPr>
          <w:rFonts w:ascii="Calibri" w:hAnsi="Calibri" w:cs="Arial"/>
          <w:sz w:val="22"/>
          <w:szCs w:val="22"/>
        </w:rPr>
        <w:t>požadovat přiměřenou slevu z kupní ceny</w:t>
      </w:r>
      <w:r w:rsidR="00043D4D" w:rsidRPr="002B3E5B">
        <w:rPr>
          <w:rFonts w:ascii="Calibri" w:hAnsi="Calibri" w:cs="Arial"/>
          <w:sz w:val="22"/>
          <w:szCs w:val="22"/>
        </w:rPr>
        <w:t>, nebo</w:t>
      </w:r>
    </w:p>
    <w:p w14:paraId="6336FED1" w14:textId="5150CEC6" w:rsidR="0044676F" w:rsidRPr="002B3E5B" w:rsidRDefault="0044676F" w:rsidP="0044676F">
      <w:pPr>
        <w:numPr>
          <w:ilvl w:val="0"/>
          <w:numId w:val="1"/>
        </w:numPr>
        <w:jc w:val="both"/>
        <w:rPr>
          <w:rFonts w:ascii="Calibri" w:hAnsi="Calibri" w:cs="Arial"/>
          <w:sz w:val="22"/>
          <w:szCs w:val="22"/>
        </w:rPr>
      </w:pPr>
      <w:r w:rsidRPr="002B3E5B">
        <w:rPr>
          <w:rFonts w:ascii="Calibri" w:hAnsi="Calibri" w:cs="Arial"/>
          <w:sz w:val="22"/>
          <w:szCs w:val="22"/>
        </w:rPr>
        <w:t xml:space="preserve">odstoupit od </w:t>
      </w:r>
      <w:r w:rsidR="005F445D">
        <w:rPr>
          <w:rFonts w:ascii="Calibri" w:hAnsi="Calibri" w:cs="Arial"/>
          <w:sz w:val="22"/>
          <w:szCs w:val="22"/>
        </w:rPr>
        <w:t>smlouvy</w:t>
      </w:r>
      <w:r w:rsidRPr="002B3E5B">
        <w:rPr>
          <w:rFonts w:ascii="Calibri" w:hAnsi="Calibri" w:cs="Arial"/>
          <w:sz w:val="22"/>
          <w:szCs w:val="22"/>
        </w:rPr>
        <w:t>.</w:t>
      </w:r>
    </w:p>
    <w:p w14:paraId="4FDA7D9A" w14:textId="77777777" w:rsidR="0044676F" w:rsidRPr="002B3E5B" w:rsidRDefault="0044676F" w:rsidP="0044676F">
      <w:pPr>
        <w:spacing w:before="60"/>
        <w:jc w:val="both"/>
        <w:rPr>
          <w:rFonts w:ascii="Calibri" w:hAnsi="Calibri" w:cs="Arial"/>
          <w:sz w:val="22"/>
          <w:szCs w:val="22"/>
          <w:u w:val="single"/>
        </w:rPr>
      </w:pPr>
      <w:r w:rsidRPr="002B3E5B">
        <w:rPr>
          <w:rFonts w:ascii="Calibri" w:hAnsi="Calibri" w:cs="Arial"/>
          <w:sz w:val="22"/>
          <w:szCs w:val="22"/>
        </w:rPr>
        <w:t>Kupující uplatňuje nároky z vad písemně u prodávajícího, vždy spolu s označením vady, jíž se nárok týká.</w:t>
      </w:r>
      <w:r w:rsidR="00AF73C6" w:rsidRPr="002B3E5B">
        <w:rPr>
          <w:rFonts w:ascii="Calibri" w:hAnsi="Calibri" w:cs="Arial"/>
          <w:sz w:val="22"/>
          <w:szCs w:val="22"/>
        </w:rPr>
        <w:t xml:space="preserve"> Volba nároku z vad zboží je vždy na kupujícím.</w:t>
      </w:r>
    </w:p>
    <w:p w14:paraId="0C116972" w14:textId="77777777" w:rsidR="0044676F" w:rsidRPr="002B3E5B" w:rsidRDefault="0044676F" w:rsidP="0044676F">
      <w:pPr>
        <w:jc w:val="both"/>
        <w:rPr>
          <w:rFonts w:ascii="Calibri" w:hAnsi="Calibri" w:cs="Arial"/>
          <w:sz w:val="22"/>
          <w:szCs w:val="22"/>
        </w:rPr>
      </w:pPr>
    </w:p>
    <w:p w14:paraId="1306EE7E" w14:textId="66096A07" w:rsidR="000970A7" w:rsidRPr="002B3E5B" w:rsidRDefault="0089643F" w:rsidP="0044676F">
      <w:pPr>
        <w:jc w:val="both"/>
        <w:rPr>
          <w:rFonts w:ascii="Calibri" w:hAnsi="Calibri" w:cs="Arial"/>
          <w:sz w:val="22"/>
          <w:szCs w:val="22"/>
          <w:u w:val="single"/>
        </w:rPr>
      </w:pPr>
      <w:r w:rsidRPr="002B3E5B">
        <w:rPr>
          <w:rFonts w:ascii="Calibri" w:hAnsi="Calibri" w:cs="Arial"/>
          <w:sz w:val="22"/>
          <w:szCs w:val="22"/>
          <w:u w:val="single"/>
        </w:rPr>
        <w:t>8</w:t>
      </w:r>
      <w:r w:rsidR="000970A7" w:rsidRPr="002B3E5B">
        <w:rPr>
          <w:rFonts w:ascii="Calibri" w:hAnsi="Calibri" w:cs="Arial"/>
          <w:sz w:val="22"/>
          <w:szCs w:val="22"/>
          <w:u w:val="single"/>
        </w:rPr>
        <w:t xml:space="preserve">. Doba životnosti dodávaných </w:t>
      </w:r>
      <w:r w:rsidR="004029FA">
        <w:rPr>
          <w:rFonts w:ascii="Calibri" w:hAnsi="Calibri" w:cs="Arial"/>
          <w:sz w:val="22"/>
          <w:szCs w:val="22"/>
          <w:u w:val="single"/>
        </w:rPr>
        <w:t>auto</w:t>
      </w:r>
      <w:r w:rsidR="00740475">
        <w:rPr>
          <w:rFonts w:ascii="Calibri" w:hAnsi="Calibri" w:cs="Arial"/>
          <w:sz w:val="22"/>
          <w:szCs w:val="22"/>
          <w:u w:val="single"/>
        </w:rPr>
        <w:t>b</w:t>
      </w:r>
      <w:r w:rsidR="00C72913" w:rsidRPr="002B3E5B">
        <w:rPr>
          <w:rFonts w:ascii="Calibri" w:hAnsi="Calibri" w:cs="Arial"/>
          <w:sz w:val="22"/>
          <w:szCs w:val="22"/>
          <w:u w:val="single"/>
        </w:rPr>
        <w:t>usů</w:t>
      </w:r>
    </w:p>
    <w:p w14:paraId="0BF81478" w14:textId="468F90EA" w:rsidR="000970A7" w:rsidRPr="002B3E5B" w:rsidRDefault="000970A7" w:rsidP="0044676F">
      <w:pPr>
        <w:jc w:val="both"/>
        <w:rPr>
          <w:rFonts w:ascii="Calibri" w:hAnsi="Calibri" w:cs="Arial"/>
          <w:sz w:val="22"/>
          <w:szCs w:val="22"/>
        </w:rPr>
      </w:pPr>
      <w:r w:rsidRPr="002B3E5B">
        <w:rPr>
          <w:rFonts w:ascii="Calibri" w:hAnsi="Calibri" w:cs="Arial"/>
          <w:sz w:val="22"/>
          <w:szCs w:val="22"/>
        </w:rPr>
        <w:t xml:space="preserve">Prodávající zaručuje životnost dodávaných </w:t>
      </w:r>
      <w:r w:rsidR="004029FA">
        <w:rPr>
          <w:rFonts w:ascii="Calibri" w:hAnsi="Calibri" w:cs="Arial"/>
          <w:sz w:val="22"/>
          <w:szCs w:val="22"/>
        </w:rPr>
        <w:t>auto</w:t>
      </w:r>
      <w:r w:rsidR="00740475">
        <w:rPr>
          <w:rFonts w:ascii="Calibri" w:hAnsi="Calibri" w:cs="Arial"/>
          <w:bCs/>
          <w:sz w:val="22"/>
          <w:szCs w:val="22"/>
        </w:rPr>
        <w:t>b</w:t>
      </w:r>
      <w:r w:rsidR="00C72913" w:rsidRPr="002B3E5B">
        <w:rPr>
          <w:rFonts w:ascii="Calibri" w:hAnsi="Calibri" w:cs="Arial"/>
          <w:bCs/>
          <w:sz w:val="22"/>
          <w:szCs w:val="22"/>
        </w:rPr>
        <w:t>usů</w:t>
      </w:r>
      <w:r w:rsidRPr="002B3E5B">
        <w:rPr>
          <w:rFonts w:ascii="Calibri" w:hAnsi="Calibri" w:cs="Arial"/>
          <w:sz w:val="22"/>
          <w:szCs w:val="22"/>
        </w:rPr>
        <w:t xml:space="preserve"> v městském provozu v délce </w:t>
      </w:r>
      <w:r w:rsidR="00854060" w:rsidRPr="002B3E5B">
        <w:rPr>
          <w:rFonts w:ascii="Calibri" w:hAnsi="Calibri" w:cs="Arial"/>
          <w:sz w:val="22"/>
          <w:szCs w:val="22"/>
        </w:rPr>
        <w:t>1</w:t>
      </w:r>
      <w:r w:rsidR="006A6FC5" w:rsidRPr="002B3E5B">
        <w:rPr>
          <w:rFonts w:ascii="Calibri" w:hAnsi="Calibri" w:cs="Arial"/>
          <w:sz w:val="22"/>
          <w:szCs w:val="22"/>
        </w:rPr>
        <w:t>20</w:t>
      </w:r>
      <w:r w:rsidRPr="002B3E5B">
        <w:rPr>
          <w:rFonts w:ascii="Calibri" w:hAnsi="Calibri" w:cs="Arial"/>
          <w:sz w:val="22"/>
          <w:szCs w:val="22"/>
        </w:rPr>
        <w:t xml:space="preserve"> měsíců</w:t>
      </w:r>
      <w:r w:rsidR="00977464">
        <w:rPr>
          <w:rFonts w:ascii="Calibri" w:hAnsi="Calibri" w:cs="Arial"/>
          <w:sz w:val="22"/>
          <w:szCs w:val="22"/>
        </w:rPr>
        <w:t xml:space="preserve"> ode dne </w:t>
      </w:r>
      <w:r w:rsidR="0075598A">
        <w:rPr>
          <w:rFonts w:ascii="Calibri" w:hAnsi="Calibri" w:cs="Arial"/>
          <w:sz w:val="22"/>
          <w:szCs w:val="22"/>
        </w:rPr>
        <w:t>dodání</w:t>
      </w:r>
      <w:r w:rsidRPr="002B3E5B">
        <w:rPr>
          <w:rFonts w:ascii="Calibri" w:hAnsi="Calibri" w:cs="Arial"/>
          <w:sz w:val="22"/>
          <w:szCs w:val="22"/>
        </w:rPr>
        <w:t>.</w:t>
      </w:r>
      <w:r w:rsidR="003244FE">
        <w:rPr>
          <w:rFonts w:ascii="Calibri" w:hAnsi="Calibri" w:cs="Arial"/>
          <w:sz w:val="22"/>
          <w:szCs w:val="22"/>
        </w:rPr>
        <w:t xml:space="preserve"> Životnostní vozidel se rozumí </w:t>
      </w:r>
      <w:r w:rsidR="0090496B">
        <w:rPr>
          <w:rFonts w:ascii="Calibri" w:hAnsi="Calibri" w:cs="Arial"/>
          <w:sz w:val="22"/>
          <w:szCs w:val="22"/>
        </w:rPr>
        <w:t xml:space="preserve">garantovaná životnost </w:t>
      </w:r>
      <w:r w:rsidR="002346B1">
        <w:rPr>
          <w:rFonts w:ascii="Calibri" w:hAnsi="Calibri" w:cs="Arial"/>
          <w:sz w:val="22"/>
          <w:szCs w:val="22"/>
        </w:rPr>
        <w:t xml:space="preserve">definovaná </w:t>
      </w:r>
      <w:r w:rsidR="005C2B2C">
        <w:rPr>
          <w:rFonts w:ascii="Calibri" w:hAnsi="Calibri" w:cs="Arial"/>
          <w:sz w:val="22"/>
          <w:szCs w:val="22"/>
        </w:rPr>
        <w:t>v čl. IV. odst. 2 této smlouvy</w:t>
      </w:r>
      <w:r w:rsidR="003244FE">
        <w:rPr>
          <w:rFonts w:ascii="Calibri" w:hAnsi="Calibri" w:cs="Arial"/>
          <w:sz w:val="22"/>
          <w:szCs w:val="22"/>
        </w:rPr>
        <w:t>.</w:t>
      </w:r>
    </w:p>
    <w:p w14:paraId="4735F804" w14:textId="77777777" w:rsidR="000970A7" w:rsidRPr="002B3E5B" w:rsidRDefault="000970A7" w:rsidP="0044676F">
      <w:pPr>
        <w:jc w:val="both"/>
        <w:rPr>
          <w:rFonts w:ascii="Calibri" w:hAnsi="Calibri" w:cs="Arial"/>
          <w:sz w:val="22"/>
          <w:szCs w:val="22"/>
        </w:rPr>
      </w:pPr>
    </w:p>
    <w:p w14:paraId="7C7882AC" w14:textId="77777777" w:rsidR="00FC7BE1" w:rsidRPr="002B3E5B" w:rsidRDefault="00FC7BE1" w:rsidP="00FC7BE1">
      <w:pPr>
        <w:jc w:val="both"/>
        <w:rPr>
          <w:rFonts w:ascii="Calibri" w:hAnsi="Calibri" w:cs="Arial"/>
          <w:sz w:val="22"/>
          <w:szCs w:val="22"/>
          <w:u w:val="single"/>
        </w:rPr>
      </w:pPr>
      <w:r w:rsidRPr="002B3E5B">
        <w:rPr>
          <w:rFonts w:ascii="Calibri" w:hAnsi="Calibri" w:cs="Arial"/>
          <w:sz w:val="22"/>
          <w:szCs w:val="22"/>
          <w:u w:val="single"/>
        </w:rPr>
        <w:t>9. Dodávka náhradních dílů</w:t>
      </w:r>
    </w:p>
    <w:p w14:paraId="3639FCCB" w14:textId="0986A949" w:rsidR="00FC7BE1" w:rsidRPr="002B3E5B" w:rsidRDefault="00FC7BE1" w:rsidP="00FC7BE1">
      <w:pPr>
        <w:jc w:val="both"/>
        <w:rPr>
          <w:rFonts w:ascii="Calibri" w:hAnsi="Calibri" w:cs="Arial"/>
          <w:sz w:val="22"/>
          <w:szCs w:val="22"/>
        </w:rPr>
      </w:pPr>
      <w:r w:rsidRPr="002B3E5B">
        <w:rPr>
          <w:rFonts w:ascii="Calibri" w:hAnsi="Calibri" w:cs="Arial"/>
          <w:sz w:val="22"/>
          <w:szCs w:val="22"/>
        </w:rPr>
        <w:t>Prodávající se zavazuje zajišťovat pro kupujícího dodávky náhradních dílů k dodávaným</w:t>
      </w:r>
      <w:r w:rsidR="0005301F" w:rsidRPr="002B3E5B">
        <w:rPr>
          <w:rFonts w:ascii="Calibri" w:hAnsi="Calibri" w:cs="Arial"/>
          <w:bCs/>
          <w:sz w:val="22"/>
          <w:szCs w:val="22"/>
        </w:rPr>
        <w:t xml:space="preserve"> </w:t>
      </w:r>
      <w:r w:rsidR="004029FA">
        <w:rPr>
          <w:rFonts w:ascii="Calibri" w:hAnsi="Calibri" w:cs="Arial"/>
          <w:bCs/>
          <w:sz w:val="22"/>
          <w:szCs w:val="22"/>
        </w:rPr>
        <w:t>auto</w:t>
      </w:r>
      <w:r w:rsidR="00740475">
        <w:rPr>
          <w:rFonts w:ascii="Calibri" w:hAnsi="Calibri" w:cs="Arial"/>
          <w:bCs/>
          <w:sz w:val="22"/>
          <w:szCs w:val="22"/>
        </w:rPr>
        <w:t>b</w:t>
      </w:r>
      <w:r w:rsidR="0005301F" w:rsidRPr="002B3E5B">
        <w:rPr>
          <w:rFonts w:ascii="Calibri" w:hAnsi="Calibri" w:cs="Arial"/>
          <w:bCs/>
          <w:sz w:val="22"/>
          <w:szCs w:val="22"/>
        </w:rPr>
        <w:t>usům</w:t>
      </w:r>
      <w:r w:rsidR="0005301F" w:rsidRPr="002B3E5B">
        <w:rPr>
          <w:rFonts w:ascii="Calibri" w:hAnsi="Calibri" w:cs="Arial"/>
          <w:sz w:val="22"/>
          <w:szCs w:val="22"/>
        </w:rPr>
        <w:t xml:space="preserve"> </w:t>
      </w:r>
      <w:r w:rsidRPr="002B3E5B">
        <w:rPr>
          <w:rFonts w:ascii="Calibri" w:hAnsi="Calibri" w:cs="Arial"/>
          <w:sz w:val="22"/>
          <w:szCs w:val="22"/>
        </w:rPr>
        <w:t xml:space="preserve">po dobu jejich zaručené životnosti. Současně s první dodávkou </w:t>
      </w:r>
      <w:r w:rsidR="004029FA">
        <w:rPr>
          <w:rFonts w:ascii="Calibri" w:hAnsi="Calibri" w:cs="Arial"/>
          <w:bCs/>
          <w:sz w:val="22"/>
          <w:szCs w:val="22"/>
        </w:rPr>
        <w:t>auto</w:t>
      </w:r>
      <w:r w:rsidR="00740475">
        <w:rPr>
          <w:rFonts w:ascii="Calibri" w:hAnsi="Calibri" w:cs="Arial"/>
          <w:bCs/>
          <w:sz w:val="22"/>
          <w:szCs w:val="22"/>
        </w:rPr>
        <w:t>b</w:t>
      </w:r>
      <w:r w:rsidR="0005301F" w:rsidRPr="002B3E5B">
        <w:rPr>
          <w:rFonts w:ascii="Calibri" w:hAnsi="Calibri" w:cs="Arial"/>
          <w:bCs/>
          <w:sz w:val="22"/>
          <w:szCs w:val="22"/>
        </w:rPr>
        <w:t>usů</w:t>
      </w:r>
      <w:r w:rsidRPr="002B3E5B">
        <w:rPr>
          <w:rFonts w:ascii="Calibri" w:hAnsi="Calibri" w:cs="Arial"/>
          <w:sz w:val="22"/>
          <w:szCs w:val="22"/>
        </w:rPr>
        <w:t xml:space="preserve"> předloží prodávající kupujícímu kompletní katalog náhradních dílů s aktuálními cenami a objednacími čísly. Při nedodržení tohoto termínu je prodávající vystaven sankci 1.000,-Kč za každý započatý den prodlení.</w:t>
      </w:r>
    </w:p>
    <w:p w14:paraId="69A3B868" w14:textId="77777777" w:rsidR="00E06B7B" w:rsidRPr="002B3E5B" w:rsidRDefault="00E06B7B" w:rsidP="00E06B7B">
      <w:pPr>
        <w:jc w:val="both"/>
        <w:rPr>
          <w:rFonts w:ascii="Calibri" w:hAnsi="Calibri" w:cs="Arial"/>
          <w:sz w:val="22"/>
          <w:szCs w:val="22"/>
        </w:rPr>
      </w:pPr>
    </w:p>
    <w:p w14:paraId="48E6649E" w14:textId="526A3380" w:rsidR="00C23FC7" w:rsidRPr="002B3E5B" w:rsidRDefault="00C23FC7" w:rsidP="00C23FC7">
      <w:pPr>
        <w:jc w:val="both"/>
        <w:rPr>
          <w:rFonts w:ascii="Calibri" w:hAnsi="Calibri" w:cs="Arial"/>
          <w:sz w:val="22"/>
          <w:szCs w:val="22"/>
          <w:u w:val="single"/>
        </w:rPr>
      </w:pPr>
      <w:r w:rsidRPr="002B3E5B">
        <w:rPr>
          <w:rFonts w:ascii="Calibri" w:hAnsi="Calibri" w:cs="Arial"/>
          <w:sz w:val="22"/>
          <w:szCs w:val="22"/>
          <w:u w:val="single"/>
        </w:rPr>
        <w:t>10. Bankovní záruka</w:t>
      </w:r>
    </w:p>
    <w:p w14:paraId="49AEDE62" w14:textId="4F46A6A4" w:rsidR="00C23FC7" w:rsidRPr="002B3E5B" w:rsidRDefault="00C23FC7" w:rsidP="00C23FC7">
      <w:pPr>
        <w:jc w:val="both"/>
        <w:rPr>
          <w:rFonts w:ascii="Calibri" w:hAnsi="Calibri" w:cs="Arial"/>
          <w:sz w:val="22"/>
          <w:szCs w:val="22"/>
        </w:rPr>
      </w:pPr>
    </w:p>
    <w:p w14:paraId="54963F66" w14:textId="61D044AA" w:rsidR="00C23FC7" w:rsidRPr="002B3E5B" w:rsidRDefault="00C23FC7" w:rsidP="00C23FC7">
      <w:pPr>
        <w:jc w:val="both"/>
        <w:rPr>
          <w:rFonts w:ascii="Calibri" w:hAnsi="Calibri" w:cs="Arial"/>
          <w:sz w:val="22"/>
          <w:szCs w:val="22"/>
        </w:rPr>
      </w:pPr>
      <w:r w:rsidRPr="002B3E5B">
        <w:rPr>
          <w:rFonts w:ascii="Calibri" w:hAnsi="Calibri" w:cs="Arial"/>
          <w:sz w:val="22"/>
          <w:szCs w:val="22"/>
        </w:rPr>
        <w:t xml:space="preserve">Prodávající se zavazuje do 7 kalendářních dní od účinnosti této </w:t>
      </w:r>
      <w:r w:rsidR="004029FA">
        <w:rPr>
          <w:rFonts w:ascii="Calibri" w:hAnsi="Calibri" w:cs="Arial"/>
          <w:sz w:val="22"/>
          <w:szCs w:val="22"/>
        </w:rPr>
        <w:t>smlouvy</w:t>
      </w:r>
      <w:r w:rsidRPr="002B3E5B">
        <w:rPr>
          <w:rFonts w:ascii="Calibri" w:hAnsi="Calibri" w:cs="Arial"/>
          <w:sz w:val="22"/>
          <w:szCs w:val="22"/>
        </w:rPr>
        <w:t xml:space="preserve"> odeslat kupujícímu originál smlouvy o bankovní záruce/záruční listinu za řádné plnění povinností prodávajícího dle této </w:t>
      </w:r>
      <w:r w:rsidR="004029FA">
        <w:rPr>
          <w:rFonts w:ascii="Calibri" w:hAnsi="Calibri" w:cs="Arial"/>
          <w:sz w:val="22"/>
          <w:szCs w:val="22"/>
        </w:rPr>
        <w:t>smlouvy</w:t>
      </w:r>
      <w:r w:rsidRPr="002B3E5B">
        <w:rPr>
          <w:rFonts w:ascii="Calibri" w:hAnsi="Calibri" w:cs="Arial"/>
          <w:sz w:val="22"/>
          <w:szCs w:val="22"/>
        </w:rPr>
        <w:t xml:space="preserve"> (dále jen „Bankovní záruka“) ve výši: </w:t>
      </w:r>
      <w:r w:rsidR="004029FA">
        <w:rPr>
          <w:rFonts w:ascii="Calibri" w:hAnsi="Calibri" w:cs="Arial"/>
          <w:sz w:val="22"/>
          <w:szCs w:val="22"/>
        </w:rPr>
        <w:t>10</w:t>
      </w:r>
      <w:r w:rsidRPr="002B3E5B">
        <w:rPr>
          <w:rFonts w:ascii="Calibri" w:hAnsi="Calibri" w:cs="Arial"/>
          <w:sz w:val="22"/>
          <w:szCs w:val="22"/>
        </w:rPr>
        <w:t xml:space="preserve"> 000 000,- Kč bez DPH (dále jen „Výše bankovní záruky“). Bankovní záruka musí být sjednána jako neodvolatelná a nepodmíněná, splatná na první požádání. Na základě této Bankovní záruky bude kupující oprávněn čerpat peněžní prostředky až do Výše bankovní záruky v případě, že mu vznikne vůči prodávajícímu odpovídající peněžní pohledávka z této </w:t>
      </w:r>
      <w:r w:rsidR="004029FA">
        <w:rPr>
          <w:rFonts w:ascii="Calibri" w:hAnsi="Calibri" w:cs="Arial"/>
          <w:sz w:val="22"/>
          <w:szCs w:val="22"/>
        </w:rPr>
        <w:t>smlouvy</w:t>
      </w:r>
      <w:r w:rsidRPr="002B3E5B">
        <w:rPr>
          <w:rFonts w:ascii="Calibri" w:hAnsi="Calibri" w:cs="Arial"/>
          <w:sz w:val="22"/>
          <w:szCs w:val="22"/>
        </w:rPr>
        <w:t xml:space="preserve">, zejména, ke vzniku povinnosti prodávajícího uhradit sankce dle čl. II. odst. </w:t>
      </w:r>
      <w:r w:rsidR="004029FA">
        <w:rPr>
          <w:rFonts w:ascii="Calibri" w:hAnsi="Calibri" w:cs="Arial"/>
          <w:sz w:val="22"/>
          <w:szCs w:val="22"/>
        </w:rPr>
        <w:t>5</w:t>
      </w:r>
      <w:r w:rsidRPr="002B3E5B">
        <w:rPr>
          <w:rFonts w:ascii="Calibri" w:hAnsi="Calibri" w:cs="Arial"/>
          <w:sz w:val="22"/>
          <w:szCs w:val="22"/>
        </w:rPr>
        <w:t xml:space="preserve"> nebo IV. odst. 1, 2, 3, 5, 7 a 9 této </w:t>
      </w:r>
      <w:r w:rsidR="004029FA">
        <w:rPr>
          <w:rFonts w:ascii="Calibri" w:hAnsi="Calibri" w:cs="Arial"/>
          <w:sz w:val="22"/>
          <w:szCs w:val="22"/>
        </w:rPr>
        <w:t>smlouvy</w:t>
      </w:r>
      <w:r w:rsidRPr="002B3E5B">
        <w:rPr>
          <w:rFonts w:ascii="Calibri" w:hAnsi="Calibri" w:cs="Arial"/>
          <w:sz w:val="22"/>
          <w:szCs w:val="22"/>
        </w:rPr>
        <w:t xml:space="preserve"> nebo v případě vzniku pohledávek kupujícího za prodávajícím v důsledku jiného porušení této </w:t>
      </w:r>
      <w:r w:rsidR="0016615C">
        <w:rPr>
          <w:rFonts w:ascii="Calibri" w:hAnsi="Calibri" w:cs="Arial"/>
          <w:sz w:val="22"/>
          <w:szCs w:val="22"/>
        </w:rPr>
        <w:t>smlouvy</w:t>
      </w:r>
      <w:r w:rsidRPr="002B3E5B">
        <w:rPr>
          <w:rFonts w:ascii="Calibri" w:hAnsi="Calibri" w:cs="Arial"/>
          <w:sz w:val="22"/>
          <w:szCs w:val="22"/>
        </w:rPr>
        <w:t xml:space="preserve">, včetně dodržení záruky za jakost vozidel. </w:t>
      </w:r>
    </w:p>
    <w:p w14:paraId="230B182E" w14:textId="109627C8" w:rsidR="00C23FC7" w:rsidRPr="002B3E5B" w:rsidRDefault="00C23FC7" w:rsidP="00C23FC7">
      <w:pPr>
        <w:jc w:val="both"/>
        <w:rPr>
          <w:rFonts w:ascii="Calibri" w:hAnsi="Calibri" w:cs="Arial"/>
          <w:sz w:val="22"/>
          <w:szCs w:val="22"/>
        </w:rPr>
      </w:pPr>
    </w:p>
    <w:p w14:paraId="7BAB544E" w14:textId="1302DEED" w:rsidR="00C23FC7" w:rsidRPr="002B3E5B" w:rsidRDefault="00C23FC7" w:rsidP="00C23FC7">
      <w:pPr>
        <w:jc w:val="both"/>
        <w:rPr>
          <w:rFonts w:ascii="Calibri" w:hAnsi="Calibri" w:cs="Arial"/>
          <w:sz w:val="22"/>
          <w:szCs w:val="22"/>
        </w:rPr>
      </w:pPr>
      <w:r w:rsidRPr="002B3E5B">
        <w:rPr>
          <w:rFonts w:ascii="Calibri" w:hAnsi="Calibri" w:cs="Arial"/>
          <w:sz w:val="22"/>
          <w:szCs w:val="22"/>
        </w:rPr>
        <w:t xml:space="preserve">Prodávající je povinen udržovat platnost Bankovní záruky </w:t>
      </w:r>
      <w:r w:rsidR="00B40A90">
        <w:rPr>
          <w:rFonts w:ascii="Calibri" w:hAnsi="Calibri" w:cs="Arial"/>
          <w:sz w:val="22"/>
          <w:szCs w:val="22"/>
        </w:rPr>
        <w:t xml:space="preserve">po dobu </w:t>
      </w:r>
      <w:r w:rsidR="00077330">
        <w:rPr>
          <w:rFonts w:ascii="Calibri" w:hAnsi="Calibri" w:cs="Arial"/>
          <w:sz w:val="22"/>
          <w:szCs w:val="22"/>
        </w:rPr>
        <w:t xml:space="preserve">do uplynutí záruky </w:t>
      </w:r>
      <w:r w:rsidR="0054471A" w:rsidRPr="00944A9B">
        <w:rPr>
          <w:rFonts w:ascii="Calibri" w:hAnsi="Calibri" w:cs="Arial"/>
          <w:sz w:val="22"/>
          <w:szCs w:val="22"/>
        </w:rPr>
        <w:t>za jakost</w:t>
      </w:r>
      <w:r w:rsidR="0054471A">
        <w:rPr>
          <w:rFonts w:ascii="Calibri" w:hAnsi="Calibri" w:cs="Arial"/>
          <w:sz w:val="22"/>
          <w:szCs w:val="22"/>
        </w:rPr>
        <w:t xml:space="preserve"> </w:t>
      </w:r>
      <w:r w:rsidR="00077330">
        <w:rPr>
          <w:rFonts w:ascii="Calibri" w:hAnsi="Calibri" w:cs="Arial"/>
          <w:sz w:val="22"/>
          <w:szCs w:val="22"/>
        </w:rPr>
        <w:t xml:space="preserve">posledního dodaného </w:t>
      </w:r>
      <w:r w:rsidR="0016615C">
        <w:rPr>
          <w:rFonts w:ascii="Calibri" w:hAnsi="Calibri" w:cs="Arial"/>
          <w:sz w:val="22"/>
          <w:szCs w:val="22"/>
        </w:rPr>
        <w:t>auto</w:t>
      </w:r>
      <w:r w:rsidR="00077330">
        <w:rPr>
          <w:rFonts w:ascii="Calibri" w:hAnsi="Calibri" w:cs="Arial"/>
          <w:sz w:val="22"/>
          <w:szCs w:val="22"/>
        </w:rPr>
        <w:t>busu</w:t>
      </w:r>
    </w:p>
    <w:p w14:paraId="76CE2BFE" w14:textId="4A91ED60" w:rsidR="00C23FC7" w:rsidRPr="002B3E5B" w:rsidRDefault="00C23FC7" w:rsidP="00C23FC7">
      <w:pPr>
        <w:jc w:val="both"/>
        <w:rPr>
          <w:rFonts w:ascii="Calibri" w:hAnsi="Calibri" w:cs="Arial"/>
          <w:sz w:val="22"/>
          <w:szCs w:val="22"/>
        </w:rPr>
      </w:pPr>
    </w:p>
    <w:p w14:paraId="5E7AB29F" w14:textId="5A321893" w:rsidR="00C23FC7" w:rsidRPr="002B3E5B" w:rsidRDefault="00C23FC7" w:rsidP="00C23FC7">
      <w:pPr>
        <w:jc w:val="both"/>
        <w:rPr>
          <w:rFonts w:ascii="Calibri" w:hAnsi="Calibri" w:cs="Arial"/>
          <w:sz w:val="22"/>
          <w:szCs w:val="22"/>
        </w:rPr>
      </w:pPr>
      <w:r w:rsidRPr="002B3E5B">
        <w:rPr>
          <w:rFonts w:ascii="Calibri" w:hAnsi="Calibri" w:cs="Arial"/>
          <w:sz w:val="22"/>
          <w:szCs w:val="22"/>
        </w:rPr>
        <w:lastRenderedPageBreak/>
        <w:t xml:space="preserve">Pokud dojde v průběhu realizace této </w:t>
      </w:r>
      <w:r w:rsidR="0016615C">
        <w:rPr>
          <w:rFonts w:ascii="Calibri" w:hAnsi="Calibri" w:cs="Arial"/>
          <w:sz w:val="22"/>
          <w:szCs w:val="22"/>
        </w:rPr>
        <w:t>smlouvy</w:t>
      </w:r>
      <w:r w:rsidRPr="002B3E5B">
        <w:rPr>
          <w:rFonts w:ascii="Calibri" w:hAnsi="Calibri" w:cs="Arial"/>
          <w:sz w:val="22"/>
          <w:szCs w:val="22"/>
        </w:rPr>
        <w:t xml:space="preserve"> k čerpání Bankovní záruky tak, že disponibilní částka Bankovní záruky poklesne pod 3/4 (tři čtvrtiny) Výše bankovní záruky, bude Prodávající povinen do 30 dnů od doručení písemného oznámení Kupujícího o poklesu disponibilní částky bankovní záruky pod 3/4 (tři čtvrtiny) Výše bankovní záruky, povinen doplnit Bankovní záruku tak, aby dosahovala celkové Výše bankovní záruky požadované kupujícím.</w:t>
      </w:r>
    </w:p>
    <w:p w14:paraId="242367A3" w14:textId="195E5E66" w:rsidR="00C23FC7" w:rsidRPr="002B3E5B" w:rsidRDefault="00C23FC7" w:rsidP="00C23FC7">
      <w:pPr>
        <w:jc w:val="both"/>
        <w:rPr>
          <w:rFonts w:ascii="Calibri" w:hAnsi="Calibri" w:cs="Arial"/>
          <w:sz w:val="22"/>
          <w:szCs w:val="22"/>
        </w:rPr>
      </w:pPr>
    </w:p>
    <w:p w14:paraId="7D4BA4F0" w14:textId="49231458" w:rsidR="00C23FC7" w:rsidRPr="002B3E5B" w:rsidRDefault="00C23FC7" w:rsidP="00C23FC7">
      <w:pPr>
        <w:jc w:val="both"/>
        <w:rPr>
          <w:rFonts w:ascii="Calibri" w:hAnsi="Calibri" w:cs="Arial"/>
          <w:sz w:val="22"/>
          <w:szCs w:val="22"/>
        </w:rPr>
      </w:pPr>
      <w:r w:rsidRPr="002B3E5B">
        <w:rPr>
          <w:rFonts w:ascii="Calibri" w:hAnsi="Calibri" w:cs="Arial"/>
          <w:sz w:val="22"/>
          <w:szCs w:val="22"/>
        </w:rPr>
        <w:t xml:space="preserve">Prodávající není oprávněn domáhat se náhrady škody ani jakéhokoliv jiného nároku pro neoprávněné čerpání Bankovní záruky, pokud byl na porušení povinností dle </w:t>
      </w:r>
      <w:r w:rsidR="0016615C">
        <w:rPr>
          <w:rFonts w:ascii="Calibri" w:hAnsi="Calibri" w:cs="Arial"/>
          <w:sz w:val="22"/>
          <w:szCs w:val="22"/>
        </w:rPr>
        <w:t>smlouvy</w:t>
      </w:r>
      <w:r w:rsidRPr="002B3E5B">
        <w:rPr>
          <w:rFonts w:ascii="Calibri" w:hAnsi="Calibri" w:cs="Arial"/>
          <w:sz w:val="22"/>
          <w:szCs w:val="22"/>
        </w:rPr>
        <w:t xml:space="preserve"> nebo na výskyt vad, které byly důvodem čerpání Bankovní záruky, upozorněn a neprokázal, že nenastaly.</w:t>
      </w:r>
    </w:p>
    <w:p w14:paraId="5A038B63" w14:textId="77777777" w:rsidR="00C23FC7" w:rsidRPr="002B3E5B" w:rsidRDefault="00C23FC7" w:rsidP="00C23FC7">
      <w:pPr>
        <w:jc w:val="both"/>
        <w:rPr>
          <w:rFonts w:ascii="Calibri" w:hAnsi="Calibri" w:cs="Arial"/>
          <w:sz w:val="22"/>
          <w:szCs w:val="22"/>
        </w:rPr>
      </w:pPr>
    </w:p>
    <w:p w14:paraId="55074D13" w14:textId="77777777" w:rsidR="0044676F" w:rsidRPr="002B3E5B" w:rsidRDefault="0044676F" w:rsidP="0044676F">
      <w:pPr>
        <w:jc w:val="both"/>
        <w:rPr>
          <w:rFonts w:ascii="Calibri" w:hAnsi="Calibri" w:cs="Arial"/>
          <w:sz w:val="22"/>
          <w:szCs w:val="22"/>
        </w:rPr>
      </w:pPr>
    </w:p>
    <w:p w14:paraId="1424B243" w14:textId="3C78EB39" w:rsidR="0044676F" w:rsidRPr="002B3E5B" w:rsidRDefault="0044676F" w:rsidP="0044676F">
      <w:pPr>
        <w:jc w:val="both"/>
        <w:outlineLvl w:val="0"/>
        <w:rPr>
          <w:rFonts w:ascii="Calibri" w:hAnsi="Calibri" w:cs="Arial"/>
          <w:b/>
          <w:sz w:val="22"/>
          <w:szCs w:val="22"/>
          <w:u w:val="single"/>
        </w:rPr>
      </w:pPr>
      <w:r w:rsidRPr="002B3E5B">
        <w:rPr>
          <w:rFonts w:ascii="Calibri" w:hAnsi="Calibri" w:cs="Arial"/>
          <w:b/>
          <w:sz w:val="22"/>
          <w:szCs w:val="22"/>
          <w:u w:val="single"/>
        </w:rPr>
        <w:t xml:space="preserve">V. Změna a zrušení </w:t>
      </w:r>
      <w:r w:rsidR="005F445D">
        <w:rPr>
          <w:rFonts w:ascii="Calibri" w:hAnsi="Calibri" w:cs="Arial"/>
          <w:b/>
          <w:sz w:val="22"/>
          <w:szCs w:val="22"/>
          <w:u w:val="single"/>
        </w:rPr>
        <w:t>smlouvy</w:t>
      </w:r>
      <w:r w:rsidRPr="002B3E5B">
        <w:rPr>
          <w:rFonts w:ascii="Calibri" w:hAnsi="Calibri" w:cs="Arial"/>
          <w:b/>
          <w:sz w:val="22"/>
          <w:szCs w:val="22"/>
          <w:u w:val="single"/>
        </w:rPr>
        <w:t>, odstoupení a ostatní ustanovení</w:t>
      </w:r>
    </w:p>
    <w:p w14:paraId="5ED77E71" w14:textId="77777777" w:rsidR="0044676F" w:rsidRPr="002B3E5B" w:rsidRDefault="0044676F" w:rsidP="0044676F">
      <w:pPr>
        <w:jc w:val="both"/>
        <w:outlineLvl w:val="0"/>
        <w:rPr>
          <w:rFonts w:ascii="Calibri" w:hAnsi="Calibri" w:cs="Arial"/>
          <w:sz w:val="22"/>
          <w:szCs w:val="22"/>
          <w:u w:val="single"/>
        </w:rPr>
      </w:pPr>
    </w:p>
    <w:p w14:paraId="0C1AA78B" w14:textId="7C6AC51F" w:rsidR="0044676F" w:rsidRPr="002B3E5B" w:rsidRDefault="0044676F" w:rsidP="0044676F">
      <w:pPr>
        <w:jc w:val="both"/>
        <w:outlineLvl w:val="0"/>
        <w:rPr>
          <w:rFonts w:ascii="Calibri" w:hAnsi="Calibri" w:cs="Arial"/>
          <w:sz w:val="22"/>
          <w:szCs w:val="22"/>
          <w:u w:val="single"/>
        </w:rPr>
      </w:pPr>
      <w:r w:rsidRPr="002B3E5B">
        <w:rPr>
          <w:rFonts w:ascii="Calibri" w:hAnsi="Calibri" w:cs="Arial"/>
          <w:sz w:val="22"/>
          <w:szCs w:val="22"/>
          <w:u w:val="single"/>
        </w:rPr>
        <w:t xml:space="preserve">1. Změna a zrušení </w:t>
      </w:r>
      <w:r w:rsidR="005F445D">
        <w:rPr>
          <w:rFonts w:ascii="Calibri" w:hAnsi="Calibri" w:cs="Arial"/>
          <w:sz w:val="22"/>
          <w:szCs w:val="22"/>
          <w:u w:val="single"/>
        </w:rPr>
        <w:t>smlouvy</w:t>
      </w:r>
    </w:p>
    <w:p w14:paraId="759A47F3" w14:textId="77777777" w:rsidR="0044676F" w:rsidRPr="002B3E5B" w:rsidRDefault="0044676F" w:rsidP="0044676F">
      <w:pPr>
        <w:jc w:val="both"/>
        <w:rPr>
          <w:rFonts w:ascii="Calibri" w:hAnsi="Calibri" w:cs="Arial"/>
          <w:sz w:val="22"/>
          <w:szCs w:val="22"/>
        </w:rPr>
      </w:pPr>
    </w:p>
    <w:p w14:paraId="3AC727EB" w14:textId="3EC4A6AB" w:rsidR="0044676F" w:rsidRPr="002B3E5B" w:rsidRDefault="0044676F" w:rsidP="0044676F">
      <w:pPr>
        <w:jc w:val="both"/>
        <w:rPr>
          <w:rFonts w:ascii="Calibri" w:hAnsi="Calibri" w:cs="Arial"/>
          <w:sz w:val="22"/>
          <w:szCs w:val="22"/>
        </w:rPr>
      </w:pPr>
      <w:r w:rsidRPr="002B3E5B">
        <w:rPr>
          <w:rFonts w:ascii="Calibri" w:hAnsi="Calibri" w:cs="Arial"/>
          <w:sz w:val="22"/>
          <w:szCs w:val="22"/>
        </w:rPr>
        <w:t xml:space="preserve">Tato </w:t>
      </w:r>
      <w:r w:rsidR="005F445D">
        <w:rPr>
          <w:rFonts w:ascii="Calibri" w:hAnsi="Calibri" w:cs="Arial"/>
          <w:sz w:val="22"/>
          <w:szCs w:val="22"/>
        </w:rPr>
        <w:t>smlouva</w:t>
      </w:r>
      <w:r w:rsidR="005F445D" w:rsidRPr="002B3E5B">
        <w:rPr>
          <w:rFonts w:ascii="Calibri" w:hAnsi="Calibri" w:cs="Arial"/>
          <w:sz w:val="22"/>
          <w:szCs w:val="22"/>
        </w:rPr>
        <w:t xml:space="preserve"> </w:t>
      </w:r>
      <w:r w:rsidR="00FB15A7" w:rsidRPr="002B3E5B">
        <w:rPr>
          <w:rFonts w:ascii="Calibri" w:hAnsi="Calibri" w:cs="Arial"/>
          <w:sz w:val="22"/>
          <w:szCs w:val="22"/>
        </w:rPr>
        <w:t>m</w:t>
      </w:r>
      <w:r w:rsidRPr="002B3E5B">
        <w:rPr>
          <w:rFonts w:ascii="Calibri" w:hAnsi="Calibri" w:cs="Arial"/>
          <w:sz w:val="22"/>
          <w:szCs w:val="22"/>
        </w:rPr>
        <w:t xml:space="preserve">ůže být změněna nebo </w:t>
      </w:r>
      <w:r w:rsidR="00AF73C6" w:rsidRPr="002B3E5B">
        <w:rPr>
          <w:rFonts w:ascii="Calibri" w:hAnsi="Calibri" w:cs="Arial"/>
          <w:sz w:val="22"/>
          <w:szCs w:val="22"/>
        </w:rPr>
        <w:t>ukončena</w:t>
      </w:r>
      <w:r w:rsidR="00C92DDB" w:rsidRPr="002B3E5B">
        <w:rPr>
          <w:rFonts w:ascii="Calibri" w:hAnsi="Calibri" w:cs="Arial"/>
          <w:sz w:val="22"/>
          <w:szCs w:val="22"/>
        </w:rPr>
        <w:t xml:space="preserve"> pouze dohodou obou smluvních stran</w:t>
      </w:r>
      <w:r w:rsidR="00820FD4" w:rsidRPr="002B3E5B">
        <w:rPr>
          <w:rFonts w:ascii="Calibri" w:hAnsi="Calibri" w:cs="Arial"/>
          <w:sz w:val="22"/>
          <w:szCs w:val="22"/>
        </w:rPr>
        <w:t xml:space="preserve">, a to písemně s podpisy oprávněných osob. </w:t>
      </w:r>
      <w:r w:rsidR="005F445D">
        <w:rPr>
          <w:rFonts w:ascii="Calibri" w:hAnsi="Calibri" w:cs="Arial"/>
          <w:sz w:val="22"/>
          <w:szCs w:val="22"/>
        </w:rPr>
        <w:t>Smlouva</w:t>
      </w:r>
      <w:r w:rsidRPr="002B3E5B">
        <w:rPr>
          <w:rFonts w:ascii="Calibri" w:hAnsi="Calibri" w:cs="Arial"/>
          <w:sz w:val="22"/>
          <w:szCs w:val="22"/>
        </w:rPr>
        <w:t xml:space="preserve"> </w:t>
      </w:r>
      <w:r w:rsidR="000B2693" w:rsidRPr="002B3E5B">
        <w:rPr>
          <w:rFonts w:ascii="Calibri" w:hAnsi="Calibri" w:cs="Arial"/>
          <w:sz w:val="22"/>
          <w:szCs w:val="22"/>
        </w:rPr>
        <w:t xml:space="preserve">také </w:t>
      </w:r>
      <w:r w:rsidRPr="002B3E5B">
        <w:rPr>
          <w:rFonts w:ascii="Calibri" w:hAnsi="Calibri" w:cs="Arial"/>
          <w:sz w:val="22"/>
          <w:szCs w:val="22"/>
        </w:rPr>
        <w:t>dále</w:t>
      </w:r>
      <w:r w:rsidR="0005150B" w:rsidRPr="002B3E5B">
        <w:rPr>
          <w:rFonts w:ascii="Calibri" w:hAnsi="Calibri" w:cs="Arial"/>
          <w:sz w:val="22"/>
          <w:szCs w:val="22"/>
        </w:rPr>
        <w:t xml:space="preserve"> </w:t>
      </w:r>
      <w:r w:rsidR="00AF73C6" w:rsidRPr="002B3E5B">
        <w:rPr>
          <w:rFonts w:ascii="Calibri" w:hAnsi="Calibri" w:cs="Arial"/>
          <w:sz w:val="22"/>
          <w:szCs w:val="22"/>
        </w:rPr>
        <w:t>končí</w:t>
      </w:r>
      <w:r w:rsidR="00135C69" w:rsidRPr="002B3E5B">
        <w:rPr>
          <w:rFonts w:ascii="Calibri" w:hAnsi="Calibri" w:cs="Arial"/>
          <w:sz w:val="22"/>
          <w:szCs w:val="22"/>
        </w:rPr>
        <w:t xml:space="preserve"> </w:t>
      </w:r>
      <w:r w:rsidRPr="002B3E5B">
        <w:rPr>
          <w:rFonts w:ascii="Calibri" w:hAnsi="Calibri" w:cs="Arial"/>
          <w:sz w:val="22"/>
          <w:szCs w:val="22"/>
        </w:rPr>
        <w:t xml:space="preserve">odstoupením od </w:t>
      </w:r>
      <w:r w:rsidR="00FB15A7" w:rsidRPr="002B3E5B">
        <w:rPr>
          <w:rFonts w:ascii="Calibri" w:hAnsi="Calibri" w:cs="Arial"/>
          <w:sz w:val="22"/>
          <w:szCs w:val="22"/>
        </w:rPr>
        <w:t>smlouvy</w:t>
      </w:r>
      <w:r w:rsidRPr="002B3E5B">
        <w:rPr>
          <w:rFonts w:ascii="Calibri" w:hAnsi="Calibri" w:cs="Arial"/>
          <w:sz w:val="22"/>
          <w:szCs w:val="22"/>
        </w:rPr>
        <w:t xml:space="preserve"> některou ze </w:t>
      </w:r>
      <w:r w:rsidR="00135C69" w:rsidRPr="002B3E5B">
        <w:rPr>
          <w:rFonts w:ascii="Calibri" w:hAnsi="Calibri" w:cs="Arial"/>
          <w:sz w:val="22"/>
          <w:szCs w:val="22"/>
        </w:rPr>
        <w:t xml:space="preserve">smluvních </w:t>
      </w:r>
      <w:r w:rsidRPr="002B3E5B">
        <w:rPr>
          <w:rFonts w:ascii="Calibri" w:hAnsi="Calibri" w:cs="Arial"/>
          <w:sz w:val="22"/>
          <w:szCs w:val="22"/>
        </w:rPr>
        <w:t>stran dle následujících bodů.</w:t>
      </w:r>
    </w:p>
    <w:p w14:paraId="055338EB" w14:textId="77777777" w:rsidR="0044676F" w:rsidRPr="002B3E5B" w:rsidRDefault="0044676F" w:rsidP="0044676F">
      <w:pPr>
        <w:jc w:val="both"/>
        <w:rPr>
          <w:rFonts w:ascii="Calibri" w:hAnsi="Calibri" w:cs="Arial"/>
          <w:strike/>
          <w:sz w:val="22"/>
          <w:szCs w:val="22"/>
          <w:u w:val="single"/>
        </w:rPr>
      </w:pPr>
    </w:p>
    <w:p w14:paraId="64BB3AFA" w14:textId="193ACD95" w:rsidR="0044676F" w:rsidRPr="002B3E5B" w:rsidRDefault="0044676F" w:rsidP="0044676F">
      <w:pPr>
        <w:pStyle w:val="Styl3"/>
        <w:tabs>
          <w:tab w:val="clear" w:pos="360"/>
        </w:tabs>
        <w:spacing w:before="0"/>
        <w:ind w:left="0" w:firstLine="0"/>
        <w:outlineLvl w:val="0"/>
        <w:rPr>
          <w:rFonts w:ascii="Calibri" w:hAnsi="Calibri" w:cs="Arial"/>
          <w:b w:val="0"/>
          <w:sz w:val="22"/>
          <w:szCs w:val="22"/>
          <w:u w:val="single"/>
        </w:rPr>
      </w:pPr>
      <w:r w:rsidRPr="002B3E5B">
        <w:rPr>
          <w:rFonts w:ascii="Calibri" w:hAnsi="Calibri" w:cs="Arial"/>
          <w:b w:val="0"/>
          <w:sz w:val="22"/>
          <w:szCs w:val="22"/>
          <w:u w:val="single"/>
        </w:rPr>
        <w:t xml:space="preserve">2. Odstoupení od </w:t>
      </w:r>
      <w:r w:rsidR="00E15F84">
        <w:rPr>
          <w:rFonts w:ascii="Calibri" w:hAnsi="Calibri" w:cs="Arial"/>
          <w:b w:val="0"/>
          <w:sz w:val="22"/>
          <w:szCs w:val="22"/>
          <w:u w:val="single"/>
        </w:rPr>
        <w:t>smlouvy</w:t>
      </w:r>
    </w:p>
    <w:p w14:paraId="7DD27E14" w14:textId="77777777" w:rsidR="0044676F" w:rsidRPr="002B3E5B" w:rsidRDefault="0044676F" w:rsidP="0044676F">
      <w:pPr>
        <w:jc w:val="both"/>
        <w:rPr>
          <w:rFonts w:ascii="Calibri" w:hAnsi="Calibri" w:cs="Arial"/>
          <w:sz w:val="22"/>
          <w:szCs w:val="22"/>
        </w:rPr>
      </w:pPr>
    </w:p>
    <w:p w14:paraId="0F3BCFBD" w14:textId="3E02EF99" w:rsidR="0044676F" w:rsidRPr="002B3E5B" w:rsidRDefault="0044676F" w:rsidP="00BA1122">
      <w:pPr>
        <w:jc w:val="both"/>
        <w:rPr>
          <w:rFonts w:ascii="Calibri" w:hAnsi="Calibri" w:cs="Arial"/>
          <w:sz w:val="22"/>
          <w:szCs w:val="22"/>
        </w:rPr>
      </w:pPr>
      <w:r w:rsidRPr="002B3E5B">
        <w:rPr>
          <w:rFonts w:ascii="Calibri" w:hAnsi="Calibri" w:cs="Arial"/>
          <w:sz w:val="22"/>
          <w:szCs w:val="22"/>
        </w:rPr>
        <w:t xml:space="preserve">Kupující je oprávněn odstoupit od této </w:t>
      </w:r>
      <w:r w:rsidR="00FB15A7" w:rsidRPr="002B3E5B">
        <w:rPr>
          <w:rFonts w:ascii="Calibri" w:hAnsi="Calibri" w:cs="Arial"/>
          <w:sz w:val="22"/>
          <w:szCs w:val="22"/>
        </w:rPr>
        <w:t>smlouvy</w:t>
      </w:r>
      <w:r w:rsidRPr="002B3E5B">
        <w:rPr>
          <w:rFonts w:ascii="Calibri" w:hAnsi="Calibri" w:cs="Arial"/>
          <w:sz w:val="22"/>
          <w:szCs w:val="22"/>
        </w:rPr>
        <w:t xml:space="preserve"> v těchto případech:</w:t>
      </w:r>
    </w:p>
    <w:p w14:paraId="049D2C8D" w14:textId="77777777" w:rsidR="0044676F" w:rsidRPr="002B3E5B" w:rsidRDefault="0044676F" w:rsidP="00BA1122">
      <w:pPr>
        <w:pStyle w:val="Styl4"/>
        <w:numPr>
          <w:ilvl w:val="0"/>
          <w:numId w:val="5"/>
        </w:numPr>
        <w:spacing w:before="0"/>
        <w:rPr>
          <w:rFonts w:ascii="Calibri" w:hAnsi="Calibri" w:cs="Arial"/>
          <w:sz w:val="22"/>
          <w:szCs w:val="22"/>
        </w:rPr>
      </w:pPr>
      <w:r w:rsidRPr="002B3E5B">
        <w:rPr>
          <w:rFonts w:ascii="Calibri" w:hAnsi="Calibri" w:cs="Arial"/>
          <w:sz w:val="22"/>
          <w:szCs w:val="22"/>
        </w:rPr>
        <w:t>prodávající je v prodlení se splněním své povinnosti, které bude znamenat podstatné porušení jeho smluvní povinnosti, a to i přesto, že na toto prodlení bude kupujícím písemně upozorněn a nezjedná nápravu v dodatečně poskytnuté přiměřené lhůtě;</w:t>
      </w:r>
    </w:p>
    <w:p w14:paraId="1CC2DB1E" w14:textId="6A51EA9C" w:rsidR="0044676F" w:rsidRPr="002B3E5B" w:rsidRDefault="0044676F" w:rsidP="00BA1122">
      <w:pPr>
        <w:pStyle w:val="Styl4"/>
        <w:numPr>
          <w:ilvl w:val="0"/>
          <w:numId w:val="5"/>
        </w:numPr>
        <w:spacing w:before="0"/>
        <w:rPr>
          <w:rFonts w:ascii="Calibri" w:hAnsi="Calibri" w:cs="Arial"/>
          <w:sz w:val="22"/>
          <w:szCs w:val="22"/>
        </w:rPr>
      </w:pPr>
      <w:r w:rsidRPr="002B3E5B">
        <w:rPr>
          <w:rFonts w:ascii="Calibri" w:hAnsi="Calibri" w:cs="Arial"/>
          <w:sz w:val="22"/>
          <w:szCs w:val="22"/>
        </w:rPr>
        <w:t xml:space="preserve">prodávající bude provádět činnosti, které jsou předmětem plnění této </w:t>
      </w:r>
      <w:r w:rsidR="00FB15A7" w:rsidRPr="002B3E5B">
        <w:rPr>
          <w:rFonts w:ascii="Calibri" w:hAnsi="Calibri" w:cs="Arial"/>
          <w:sz w:val="22"/>
          <w:szCs w:val="22"/>
        </w:rPr>
        <w:t>smlouvy</w:t>
      </w:r>
      <w:r w:rsidRPr="002B3E5B">
        <w:rPr>
          <w:rFonts w:ascii="Calibri" w:hAnsi="Calibri" w:cs="Arial"/>
          <w:sz w:val="22"/>
          <w:szCs w:val="22"/>
        </w:rPr>
        <w:t xml:space="preserve">, v rozporu </w:t>
      </w:r>
      <w:r w:rsidR="001652AD" w:rsidRPr="002B3E5B">
        <w:rPr>
          <w:rFonts w:ascii="Calibri" w:hAnsi="Calibri" w:cs="Arial"/>
          <w:sz w:val="22"/>
          <w:szCs w:val="22"/>
        </w:rPr>
        <w:t xml:space="preserve">s touto </w:t>
      </w:r>
      <w:r w:rsidR="00E15F84">
        <w:rPr>
          <w:rFonts w:ascii="Calibri" w:hAnsi="Calibri" w:cs="Arial"/>
          <w:sz w:val="22"/>
          <w:szCs w:val="22"/>
        </w:rPr>
        <w:t>smlouvou</w:t>
      </w:r>
      <w:r w:rsidR="001652AD" w:rsidRPr="002B3E5B">
        <w:rPr>
          <w:rFonts w:ascii="Calibri" w:hAnsi="Calibri" w:cs="Arial"/>
          <w:sz w:val="22"/>
          <w:szCs w:val="22"/>
        </w:rPr>
        <w:t xml:space="preserve"> nebo v rozporu s podmínkami </w:t>
      </w:r>
      <w:r w:rsidRPr="002B3E5B">
        <w:rPr>
          <w:rFonts w:ascii="Calibri" w:hAnsi="Calibri" w:cs="Arial"/>
          <w:sz w:val="22"/>
          <w:szCs w:val="22"/>
        </w:rPr>
        <w:t>zadáním veřejné zakázky</w:t>
      </w:r>
      <w:r w:rsidR="001652AD" w:rsidRPr="002B3E5B">
        <w:rPr>
          <w:rFonts w:ascii="Calibri" w:hAnsi="Calibri" w:cs="Arial"/>
          <w:sz w:val="22"/>
          <w:szCs w:val="22"/>
        </w:rPr>
        <w:t xml:space="preserve">, jenž předcházela uzavření této </w:t>
      </w:r>
      <w:r w:rsidR="00FB15A7" w:rsidRPr="002B3E5B">
        <w:rPr>
          <w:rFonts w:ascii="Calibri" w:hAnsi="Calibri" w:cs="Arial"/>
          <w:sz w:val="22"/>
          <w:szCs w:val="22"/>
        </w:rPr>
        <w:t>smlouvy</w:t>
      </w:r>
      <w:r w:rsidR="001652AD" w:rsidRPr="002B3E5B">
        <w:rPr>
          <w:rFonts w:ascii="Calibri" w:hAnsi="Calibri" w:cs="Arial"/>
          <w:sz w:val="22"/>
          <w:szCs w:val="22"/>
        </w:rPr>
        <w:t xml:space="preserve"> </w:t>
      </w:r>
      <w:r w:rsidRPr="002B3E5B">
        <w:rPr>
          <w:rFonts w:ascii="Calibri" w:hAnsi="Calibri" w:cs="Arial"/>
          <w:sz w:val="22"/>
          <w:szCs w:val="22"/>
        </w:rPr>
        <w:t>nebo v rozporu s</w:t>
      </w:r>
      <w:r w:rsidR="001652AD" w:rsidRPr="002B3E5B">
        <w:rPr>
          <w:rFonts w:ascii="Calibri" w:hAnsi="Calibri" w:cs="Arial"/>
          <w:sz w:val="22"/>
          <w:szCs w:val="22"/>
        </w:rPr>
        <w:t xml:space="preserve"> oprávněnými </w:t>
      </w:r>
      <w:r w:rsidRPr="002B3E5B">
        <w:rPr>
          <w:rFonts w:ascii="Calibri" w:hAnsi="Calibri" w:cs="Arial"/>
          <w:sz w:val="22"/>
          <w:szCs w:val="22"/>
        </w:rPr>
        <w:t>pokyny kupujícího a nezjedná nápravu ani v dodatečně poskytnuté přiměřené lhůtě stanovené kupujícím v písemné výzvě;</w:t>
      </w:r>
    </w:p>
    <w:p w14:paraId="7A5CC2B8" w14:textId="792B81FA" w:rsidR="0044676F" w:rsidRPr="002B3E5B" w:rsidRDefault="0044676F" w:rsidP="00BA1122">
      <w:pPr>
        <w:pStyle w:val="Styl4"/>
        <w:numPr>
          <w:ilvl w:val="0"/>
          <w:numId w:val="5"/>
        </w:numPr>
        <w:spacing w:before="0"/>
        <w:rPr>
          <w:rFonts w:ascii="Calibri" w:hAnsi="Calibri" w:cs="Arial"/>
          <w:sz w:val="22"/>
          <w:szCs w:val="22"/>
        </w:rPr>
      </w:pPr>
      <w:r w:rsidRPr="002B3E5B">
        <w:rPr>
          <w:rFonts w:ascii="Calibri" w:hAnsi="Calibri" w:cs="Arial"/>
          <w:sz w:val="22"/>
          <w:szCs w:val="22"/>
        </w:rPr>
        <w:t xml:space="preserve">prodávající při plnění </w:t>
      </w:r>
      <w:r w:rsidR="00FB15A7" w:rsidRPr="002B3E5B">
        <w:rPr>
          <w:rFonts w:ascii="Calibri" w:hAnsi="Calibri" w:cs="Arial"/>
          <w:sz w:val="22"/>
          <w:szCs w:val="22"/>
        </w:rPr>
        <w:t>smlouvy</w:t>
      </w:r>
      <w:r w:rsidRPr="002B3E5B">
        <w:rPr>
          <w:rFonts w:ascii="Calibri" w:hAnsi="Calibri" w:cs="Arial"/>
          <w:sz w:val="22"/>
          <w:szCs w:val="22"/>
        </w:rPr>
        <w:t xml:space="preserve"> nedodrží závazné právní předpisy nebo technické normy;</w:t>
      </w:r>
    </w:p>
    <w:p w14:paraId="53A70F38" w14:textId="77777777" w:rsidR="0044676F" w:rsidRPr="002B3E5B" w:rsidRDefault="0044676F" w:rsidP="00BA1122">
      <w:pPr>
        <w:pStyle w:val="Styl4"/>
        <w:numPr>
          <w:ilvl w:val="0"/>
          <w:numId w:val="5"/>
        </w:numPr>
        <w:spacing w:before="0"/>
        <w:rPr>
          <w:rFonts w:ascii="Calibri" w:hAnsi="Calibri" w:cs="Arial"/>
          <w:sz w:val="22"/>
          <w:szCs w:val="22"/>
        </w:rPr>
      </w:pPr>
      <w:r w:rsidRPr="002B3E5B">
        <w:rPr>
          <w:rFonts w:ascii="Calibri" w:hAnsi="Calibri" w:cs="Arial"/>
          <w:sz w:val="22"/>
          <w:szCs w:val="22"/>
        </w:rPr>
        <w:t xml:space="preserve">na majetek prodávajícího bude prohlášen konkurs nebo návrh na prohlášení takového konkursu bude zamítnut pro nedostatek majetku; </w:t>
      </w:r>
      <w:r w:rsidRPr="002B3E5B">
        <w:rPr>
          <w:rFonts w:ascii="Calibri" w:hAnsi="Calibri" w:cs="Arial"/>
          <w:bCs/>
          <w:sz w:val="22"/>
          <w:szCs w:val="22"/>
        </w:rPr>
        <w:t>vůči jeho majetku bude probíhat insolvenční řízení, v němž bylo vydáno rozhodnutí o úpadku nebo insolvenční návrh byl zamítnut proto, že majetek nepostačuje k úhradě nákladů insolvenčního řízení</w:t>
      </w:r>
      <w:r w:rsidRPr="002B3E5B">
        <w:rPr>
          <w:rFonts w:ascii="Calibri" w:hAnsi="Calibri" w:cs="Arial"/>
          <w:sz w:val="22"/>
          <w:szCs w:val="22"/>
        </w:rPr>
        <w:t>;</w:t>
      </w:r>
    </w:p>
    <w:p w14:paraId="4AFFB348" w14:textId="77777777" w:rsidR="0044676F" w:rsidRPr="002B3E5B" w:rsidRDefault="0044676F" w:rsidP="00BA1122">
      <w:pPr>
        <w:pStyle w:val="Styl4"/>
        <w:numPr>
          <w:ilvl w:val="0"/>
          <w:numId w:val="5"/>
        </w:numPr>
        <w:spacing w:before="0"/>
        <w:rPr>
          <w:rFonts w:ascii="Calibri" w:hAnsi="Calibri" w:cs="Arial"/>
          <w:sz w:val="22"/>
          <w:szCs w:val="22"/>
        </w:rPr>
      </w:pPr>
      <w:r w:rsidRPr="002B3E5B">
        <w:rPr>
          <w:rFonts w:ascii="Calibri" w:hAnsi="Calibri" w:cs="Arial"/>
          <w:sz w:val="22"/>
          <w:szCs w:val="22"/>
        </w:rPr>
        <w:t>prodávající vstoupí do likvidace;</w:t>
      </w:r>
    </w:p>
    <w:p w14:paraId="4E8DA620" w14:textId="373B3E92" w:rsidR="0044676F" w:rsidRPr="002B3E5B" w:rsidRDefault="0044676F" w:rsidP="00BA1122">
      <w:pPr>
        <w:pStyle w:val="Styl4"/>
        <w:numPr>
          <w:ilvl w:val="0"/>
          <w:numId w:val="5"/>
        </w:numPr>
        <w:spacing w:before="0"/>
        <w:rPr>
          <w:rFonts w:ascii="Calibri" w:hAnsi="Calibri" w:cs="Arial"/>
          <w:sz w:val="22"/>
          <w:szCs w:val="22"/>
        </w:rPr>
      </w:pPr>
      <w:r w:rsidRPr="002B3E5B">
        <w:rPr>
          <w:rFonts w:ascii="Calibri" w:hAnsi="Calibri" w:cs="Arial"/>
          <w:sz w:val="22"/>
          <w:szCs w:val="22"/>
        </w:rPr>
        <w:t xml:space="preserve">prodávající pozbude jakékoli oprávnění vyžadované právními předpisy pro provádění činností, k nimž je dle této </w:t>
      </w:r>
      <w:r w:rsidR="003B7907" w:rsidRPr="002B3E5B">
        <w:rPr>
          <w:rFonts w:ascii="Calibri" w:hAnsi="Calibri" w:cs="Arial"/>
          <w:sz w:val="22"/>
          <w:szCs w:val="22"/>
        </w:rPr>
        <w:t xml:space="preserve">smlouvy </w:t>
      </w:r>
      <w:r w:rsidRPr="002B3E5B">
        <w:rPr>
          <w:rFonts w:ascii="Calibri" w:hAnsi="Calibri" w:cs="Arial"/>
          <w:sz w:val="22"/>
          <w:szCs w:val="22"/>
        </w:rPr>
        <w:t>zavázán</w:t>
      </w:r>
      <w:r w:rsidR="00EB0D6F" w:rsidRPr="002B3E5B">
        <w:rPr>
          <w:rFonts w:ascii="Calibri" w:hAnsi="Calibri" w:cs="Arial"/>
          <w:sz w:val="22"/>
          <w:szCs w:val="22"/>
        </w:rPr>
        <w:t>;</w:t>
      </w:r>
    </w:p>
    <w:p w14:paraId="2B2AF2B7" w14:textId="7BAEBE07" w:rsidR="00820FD4" w:rsidRPr="002B3E5B" w:rsidRDefault="00820FD4" w:rsidP="00BA1122">
      <w:pPr>
        <w:pStyle w:val="Styl4"/>
        <w:numPr>
          <w:ilvl w:val="0"/>
          <w:numId w:val="5"/>
        </w:numPr>
        <w:spacing w:before="0"/>
        <w:rPr>
          <w:rFonts w:ascii="Calibri" w:hAnsi="Calibri" w:cs="Arial"/>
          <w:sz w:val="22"/>
          <w:szCs w:val="22"/>
        </w:rPr>
      </w:pPr>
      <w:r w:rsidRPr="002B3E5B">
        <w:rPr>
          <w:rFonts w:ascii="Calibri" w:hAnsi="Calibri" w:cs="Arial"/>
          <w:sz w:val="22"/>
          <w:szCs w:val="22"/>
        </w:rPr>
        <w:t xml:space="preserve">v případech, kdy tak dále stanoví tato </w:t>
      </w:r>
      <w:r w:rsidR="003B7907" w:rsidRPr="002B3E5B">
        <w:rPr>
          <w:rFonts w:ascii="Calibri" w:hAnsi="Calibri" w:cs="Arial"/>
          <w:sz w:val="22"/>
          <w:szCs w:val="22"/>
        </w:rPr>
        <w:t>smlouva</w:t>
      </w:r>
      <w:r w:rsidRPr="002B3E5B">
        <w:rPr>
          <w:rFonts w:ascii="Calibri" w:hAnsi="Calibri" w:cs="Arial"/>
          <w:sz w:val="22"/>
          <w:szCs w:val="22"/>
        </w:rPr>
        <w:t>.</w:t>
      </w:r>
    </w:p>
    <w:p w14:paraId="29AE2F32" w14:textId="77777777" w:rsidR="0044676F" w:rsidRPr="002B3E5B" w:rsidRDefault="0044676F" w:rsidP="00BA1122">
      <w:pPr>
        <w:pStyle w:val="Styl4"/>
        <w:numPr>
          <w:ilvl w:val="0"/>
          <w:numId w:val="0"/>
        </w:numPr>
        <w:spacing w:before="0"/>
        <w:rPr>
          <w:rFonts w:ascii="Calibri" w:hAnsi="Calibri" w:cs="Arial"/>
          <w:sz w:val="22"/>
          <w:szCs w:val="22"/>
        </w:rPr>
      </w:pPr>
    </w:p>
    <w:p w14:paraId="1A556D67" w14:textId="10B98997" w:rsidR="0044676F" w:rsidRPr="002B3E5B" w:rsidRDefault="0044676F" w:rsidP="00BA1122">
      <w:pPr>
        <w:jc w:val="both"/>
        <w:rPr>
          <w:rFonts w:ascii="Calibri" w:hAnsi="Calibri" w:cs="Arial"/>
          <w:sz w:val="22"/>
          <w:szCs w:val="22"/>
        </w:rPr>
      </w:pPr>
      <w:r w:rsidRPr="002B3E5B">
        <w:rPr>
          <w:rFonts w:ascii="Calibri" w:hAnsi="Calibri" w:cs="Arial"/>
          <w:sz w:val="22"/>
          <w:szCs w:val="22"/>
        </w:rPr>
        <w:t xml:space="preserve">Prodávající je oprávněn odstoupit od </w:t>
      </w:r>
      <w:r w:rsidR="006D2556" w:rsidRPr="002B3E5B">
        <w:rPr>
          <w:rFonts w:ascii="Calibri" w:hAnsi="Calibri" w:cs="Arial"/>
          <w:sz w:val="22"/>
          <w:szCs w:val="22"/>
        </w:rPr>
        <w:t xml:space="preserve">smlouvy </w:t>
      </w:r>
      <w:r w:rsidRPr="002B3E5B">
        <w:rPr>
          <w:rFonts w:ascii="Calibri" w:hAnsi="Calibri" w:cs="Arial"/>
          <w:sz w:val="22"/>
          <w:szCs w:val="22"/>
        </w:rPr>
        <w:t>pouze v těchto případech:</w:t>
      </w:r>
    </w:p>
    <w:p w14:paraId="5A52D2E5" w14:textId="77777777" w:rsidR="0044676F" w:rsidRPr="002B3E5B" w:rsidRDefault="0044676F" w:rsidP="00E9166C">
      <w:pPr>
        <w:pStyle w:val="Styl4"/>
        <w:numPr>
          <w:ilvl w:val="0"/>
          <w:numId w:val="7"/>
        </w:numPr>
        <w:spacing w:before="0"/>
        <w:rPr>
          <w:rFonts w:ascii="Calibri" w:hAnsi="Calibri"/>
          <w:sz w:val="22"/>
          <w:szCs w:val="22"/>
        </w:rPr>
      </w:pPr>
      <w:r w:rsidRPr="002B3E5B">
        <w:rPr>
          <w:rFonts w:ascii="Calibri" w:hAnsi="Calibri" w:cs="Arial"/>
          <w:sz w:val="22"/>
          <w:szCs w:val="22"/>
        </w:rPr>
        <w:t>kupující bude v prodlení s úhradou svých peněžitých závazků po dobu delší než 90 dnů</w:t>
      </w:r>
      <w:r w:rsidRPr="002B3E5B">
        <w:rPr>
          <w:rFonts w:ascii="Calibri" w:hAnsi="Calibri"/>
          <w:sz w:val="22"/>
          <w:szCs w:val="22"/>
        </w:rPr>
        <w:t>;</w:t>
      </w:r>
    </w:p>
    <w:p w14:paraId="36718A29" w14:textId="0AE7A4A5" w:rsidR="0044676F" w:rsidRPr="002B3E5B" w:rsidRDefault="0044676F" w:rsidP="00BA1122">
      <w:pPr>
        <w:pStyle w:val="Styl4"/>
        <w:numPr>
          <w:ilvl w:val="0"/>
          <w:numId w:val="5"/>
        </w:numPr>
        <w:spacing w:before="0"/>
        <w:rPr>
          <w:rFonts w:ascii="Calibri" w:hAnsi="Calibri" w:cs="Arial"/>
          <w:sz w:val="22"/>
          <w:szCs w:val="22"/>
        </w:rPr>
      </w:pPr>
      <w:r w:rsidRPr="002B3E5B">
        <w:rPr>
          <w:rFonts w:ascii="Calibri" w:hAnsi="Calibri" w:cs="Arial"/>
          <w:sz w:val="22"/>
          <w:szCs w:val="22"/>
        </w:rPr>
        <w:t>kupující opakovaně neposkytne součinnost zcela nezbytnou pro řádné plnění předmětu dodávky ze strany prodávajícího, a to i přesto, že na prodlení s touto povinností bude prodávajícím písemně upozorněn</w:t>
      </w:r>
      <w:r w:rsidR="001652AD" w:rsidRPr="002B3E5B">
        <w:rPr>
          <w:rFonts w:ascii="Calibri" w:hAnsi="Calibri" w:cs="Arial"/>
          <w:sz w:val="22"/>
          <w:szCs w:val="22"/>
        </w:rPr>
        <w:t xml:space="preserve"> s výslovným uvedením záměru prodávajícího od </w:t>
      </w:r>
      <w:r w:rsidR="006D2556" w:rsidRPr="002B3E5B">
        <w:rPr>
          <w:rFonts w:ascii="Calibri" w:hAnsi="Calibri" w:cs="Arial"/>
          <w:sz w:val="22"/>
          <w:szCs w:val="22"/>
        </w:rPr>
        <w:t>smlouvy</w:t>
      </w:r>
      <w:r w:rsidR="001652AD" w:rsidRPr="002B3E5B">
        <w:rPr>
          <w:rFonts w:ascii="Calibri" w:hAnsi="Calibri" w:cs="Arial"/>
          <w:sz w:val="22"/>
          <w:szCs w:val="22"/>
        </w:rPr>
        <w:t xml:space="preserve"> odstoupit v případě, že kupující </w:t>
      </w:r>
      <w:r w:rsidRPr="002B3E5B">
        <w:rPr>
          <w:rFonts w:ascii="Calibri" w:hAnsi="Calibri" w:cs="Arial"/>
          <w:sz w:val="22"/>
          <w:szCs w:val="22"/>
        </w:rPr>
        <w:t xml:space="preserve">nezjedná nápravu v dodatečně poskytnuté přiměřené lhůtě. </w:t>
      </w:r>
    </w:p>
    <w:p w14:paraId="3CCE211C" w14:textId="77777777" w:rsidR="0044676F" w:rsidRPr="002B3E5B" w:rsidRDefault="0044676F" w:rsidP="00BA1122">
      <w:pPr>
        <w:jc w:val="both"/>
        <w:rPr>
          <w:rFonts w:ascii="Calibri" w:hAnsi="Calibri" w:cs="Arial"/>
          <w:sz w:val="22"/>
          <w:szCs w:val="22"/>
        </w:rPr>
      </w:pPr>
    </w:p>
    <w:p w14:paraId="4AD8FD52" w14:textId="2E7FF6BD" w:rsidR="0044676F" w:rsidRPr="002B3E5B" w:rsidRDefault="0044676F" w:rsidP="0044676F">
      <w:pPr>
        <w:jc w:val="both"/>
        <w:rPr>
          <w:rFonts w:ascii="Calibri" w:hAnsi="Calibri" w:cs="Arial"/>
          <w:snapToGrid w:val="0"/>
          <w:sz w:val="22"/>
          <w:szCs w:val="22"/>
        </w:rPr>
      </w:pPr>
      <w:r w:rsidRPr="002B3E5B">
        <w:rPr>
          <w:rFonts w:ascii="Calibri" w:hAnsi="Calibri" w:cs="Arial"/>
          <w:sz w:val="22"/>
          <w:szCs w:val="22"/>
        </w:rPr>
        <w:t xml:space="preserve">Každé odstoupení od </w:t>
      </w:r>
      <w:r w:rsidR="002447F2" w:rsidRPr="002B3E5B">
        <w:rPr>
          <w:rFonts w:ascii="Calibri" w:hAnsi="Calibri" w:cs="Arial"/>
          <w:sz w:val="22"/>
          <w:szCs w:val="22"/>
        </w:rPr>
        <w:t xml:space="preserve">smlouvy </w:t>
      </w:r>
      <w:r w:rsidRPr="002B3E5B">
        <w:rPr>
          <w:rFonts w:ascii="Calibri" w:hAnsi="Calibri" w:cs="Arial"/>
          <w:sz w:val="22"/>
          <w:szCs w:val="22"/>
        </w:rPr>
        <w:t xml:space="preserve">musí mít písemnou formu, přičemž písemný projev vůle odstoupit od </w:t>
      </w:r>
      <w:r w:rsidR="002447F2" w:rsidRPr="002B3E5B">
        <w:rPr>
          <w:rFonts w:ascii="Calibri" w:hAnsi="Calibri" w:cs="Arial"/>
          <w:sz w:val="22"/>
          <w:szCs w:val="22"/>
        </w:rPr>
        <w:t>smlouvy</w:t>
      </w:r>
      <w:r w:rsidRPr="002B3E5B">
        <w:rPr>
          <w:rFonts w:ascii="Calibri" w:hAnsi="Calibri" w:cs="Arial"/>
          <w:sz w:val="22"/>
          <w:szCs w:val="22"/>
        </w:rPr>
        <w:t xml:space="preserve"> musí být druhé smluvní straně doručen. Účinky každého odstoupení od </w:t>
      </w:r>
      <w:r w:rsidR="002447F2" w:rsidRPr="002B3E5B">
        <w:rPr>
          <w:rFonts w:ascii="Calibri" w:hAnsi="Calibri" w:cs="Arial"/>
          <w:sz w:val="22"/>
          <w:szCs w:val="22"/>
        </w:rPr>
        <w:t xml:space="preserve">smlouvy </w:t>
      </w:r>
      <w:r w:rsidRPr="002B3E5B">
        <w:rPr>
          <w:rFonts w:ascii="Calibri" w:hAnsi="Calibri" w:cs="Arial"/>
          <w:sz w:val="22"/>
          <w:szCs w:val="22"/>
        </w:rPr>
        <w:t xml:space="preserve">nastanou okamžikem doručení písemného projevu vůle odstoupit od </w:t>
      </w:r>
      <w:r w:rsidR="002447F2" w:rsidRPr="002B3E5B">
        <w:rPr>
          <w:rFonts w:ascii="Calibri" w:hAnsi="Calibri" w:cs="Arial"/>
          <w:sz w:val="22"/>
          <w:szCs w:val="22"/>
        </w:rPr>
        <w:t xml:space="preserve">smlouvy </w:t>
      </w:r>
      <w:r w:rsidRPr="002B3E5B">
        <w:rPr>
          <w:rFonts w:ascii="Calibri" w:hAnsi="Calibri" w:cs="Arial"/>
          <w:sz w:val="22"/>
          <w:szCs w:val="22"/>
        </w:rPr>
        <w:t xml:space="preserve">druhé smluvní straně. Odstoupení od </w:t>
      </w:r>
      <w:r w:rsidR="002447F2" w:rsidRPr="002B3E5B">
        <w:rPr>
          <w:rFonts w:ascii="Calibri" w:hAnsi="Calibri" w:cs="Arial"/>
          <w:sz w:val="22"/>
          <w:szCs w:val="22"/>
        </w:rPr>
        <w:t xml:space="preserve">smlouvy </w:t>
      </w:r>
      <w:r w:rsidRPr="002B3E5B">
        <w:rPr>
          <w:rFonts w:ascii="Calibri" w:hAnsi="Calibri" w:cs="Arial"/>
          <w:sz w:val="22"/>
          <w:szCs w:val="22"/>
        </w:rPr>
        <w:t xml:space="preserve">se nedotkne případného nároku na náhradu škody vzniklé porušením </w:t>
      </w:r>
      <w:r w:rsidR="002447F2" w:rsidRPr="002B3E5B">
        <w:rPr>
          <w:rFonts w:ascii="Calibri" w:hAnsi="Calibri" w:cs="Arial"/>
          <w:sz w:val="22"/>
          <w:szCs w:val="22"/>
        </w:rPr>
        <w:t xml:space="preserve">smlouvy </w:t>
      </w:r>
      <w:r w:rsidRPr="002B3E5B">
        <w:rPr>
          <w:rFonts w:ascii="Calibri" w:hAnsi="Calibri" w:cs="Arial"/>
          <w:sz w:val="22"/>
          <w:szCs w:val="22"/>
        </w:rPr>
        <w:t>nebo nároku na zaplacení smluvních pokut.</w:t>
      </w:r>
      <w:r w:rsidRPr="002B3E5B">
        <w:rPr>
          <w:rFonts w:ascii="Calibri" w:hAnsi="Calibri" w:cs="Arial"/>
          <w:snapToGrid w:val="0"/>
          <w:sz w:val="22"/>
          <w:szCs w:val="22"/>
        </w:rPr>
        <w:t xml:space="preserve"> </w:t>
      </w:r>
    </w:p>
    <w:p w14:paraId="017B1DF1" w14:textId="77777777" w:rsidR="00463AD2" w:rsidRPr="002B3E5B" w:rsidRDefault="00463AD2" w:rsidP="0044676F">
      <w:pPr>
        <w:jc w:val="both"/>
        <w:rPr>
          <w:rFonts w:ascii="Calibri" w:hAnsi="Calibri" w:cs="Arial"/>
          <w:sz w:val="22"/>
          <w:szCs w:val="22"/>
        </w:rPr>
      </w:pPr>
    </w:p>
    <w:p w14:paraId="6B385049" w14:textId="77777777" w:rsidR="0044676F" w:rsidRPr="002B3E5B" w:rsidRDefault="0044676F" w:rsidP="0044676F">
      <w:pPr>
        <w:pStyle w:val="Styl3"/>
        <w:tabs>
          <w:tab w:val="clear" w:pos="360"/>
        </w:tabs>
        <w:spacing w:before="0"/>
        <w:ind w:left="29" w:firstLine="0"/>
        <w:outlineLvl w:val="0"/>
        <w:rPr>
          <w:rFonts w:ascii="Calibri" w:hAnsi="Calibri" w:cs="Arial"/>
          <w:b w:val="0"/>
          <w:sz w:val="22"/>
          <w:szCs w:val="22"/>
        </w:rPr>
      </w:pPr>
    </w:p>
    <w:p w14:paraId="6A6CE107" w14:textId="4403A0FD" w:rsidR="0044676F" w:rsidRPr="002B3E5B" w:rsidRDefault="0044676F" w:rsidP="0044676F">
      <w:pPr>
        <w:pStyle w:val="Styl3"/>
        <w:tabs>
          <w:tab w:val="clear" w:pos="360"/>
        </w:tabs>
        <w:spacing w:before="0"/>
        <w:ind w:left="29" w:firstLine="0"/>
        <w:outlineLvl w:val="0"/>
        <w:rPr>
          <w:rFonts w:ascii="Calibri" w:hAnsi="Calibri" w:cs="Arial"/>
          <w:b w:val="0"/>
          <w:sz w:val="22"/>
          <w:szCs w:val="22"/>
        </w:rPr>
      </w:pPr>
      <w:r w:rsidRPr="002B3E5B">
        <w:rPr>
          <w:rFonts w:ascii="Calibri" w:hAnsi="Calibri" w:cs="Arial"/>
          <w:b w:val="0"/>
          <w:sz w:val="22"/>
          <w:szCs w:val="22"/>
          <w:u w:val="single"/>
        </w:rPr>
        <w:lastRenderedPageBreak/>
        <w:t xml:space="preserve">3. Dohoda o ukončení </w:t>
      </w:r>
      <w:r w:rsidR="00C07367">
        <w:rPr>
          <w:rFonts w:ascii="Calibri" w:hAnsi="Calibri" w:cs="Arial"/>
          <w:b w:val="0"/>
          <w:sz w:val="22"/>
          <w:szCs w:val="22"/>
          <w:u w:val="single"/>
        </w:rPr>
        <w:t>smlouvy</w:t>
      </w:r>
      <w:r w:rsidRPr="002B3E5B">
        <w:rPr>
          <w:rFonts w:ascii="Calibri" w:hAnsi="Calibri" w:cs="Arial"/>
          <w:b w:val="0"/>
          <w:sz w:val="22"/>
          <w:szCs w:val="22"/>
          <w:u w:val="single"/>
        </w:rPr>
        <w:t xml:space="preserve"> nebo jej</w:t>
      </w:r>
      <w:r w:rsidR="00A83077" w:rsidRPr="002B3E5B">
        <w:rPr>
          <w:rFonts w:ascii="Calibri" w:hAnsi="Calibri" w:cs="Arial"/>
          <w:b w:val="0"/>
          <w:sz w:val="22"/>
          <w:szCs w:val="22"/>
          <w:u w:val="single"/>
        </w:rPr>
        <w:t>ich</w:t>
      </w:r>
      <w:r w:rsidRPr="002B3E5B">
        <w:rPr>
          <w:rFonts w:ascii="Calibri" w:hAnsi="Calibri" w:cs="Arial"/>
          <w:b w:val="0"/>
          <w:sz w:val="22"/>
          <w:szCs w:val="22"/>
          <w:u w:val="single"/>
        </w:rPr>
        <w:t xml:space="preserve"> změně</w:t>
      </w:r>
    </w:p>
    <w:p w14:paraId="6E01AD1F" w14:textId="1A504808" w:rsidR="00506C11" w:rsidRPr="002B3E5B" w:rsidRDefault="00C07367" w:rsidP="0044676F">
      <w:pPr>
        <w:jc w:val="both"/>
        <w:rPr>
          <w:rFonts w:ascii="Calibri" w:hAnsi="Calibri" w:cs="Arial"/>
          <w:sz w:val="22"/>
          <w:szCs w:val="22"/>
        </w:rPr>
      </w:pPr>
      <w:r>
        <w:rPr>
          <w:rFonts w:ascii="Calibri" w:hAnsi="Calibri" w:cs="Arial"/>
          <w:sz w:val="22"/>
          <w:szCs w:val="22"/>
        </w:rPr>
        <w:t>Smlouva</w:t>
      </w:r>
      <w:r w:rsidR="00A83077" w:rsidRPr="002B3E5B">
        <w:rPr>
          <w:rFonts w:ascii="Calibri" w:hAnsi="Calibri" w:cs="Arial"/>
          <w:sz w:val="22"/>
          <w:szCs w:val="22"/>
        </w:rPr>
        <w:t xml:space="preserve"> </w:t>
      </w:r>
      <w:r w:rsidR="0044676F" w:rsidRPr="002B3E5B">
        <w:rPr>
          <w:rFonts w:ascii="Calibri" w:hAnsi="Calibri" w:cs="Arial"/>
          <w:sz w:val="22"/>
          <w:szCs w:val="22"/>
        </w:rPr>
        <w:t xml:space="preserve">bude moci být </w:t>
      </w:r>
      <w:r w:rsidR="00506C11" w:rsidRPr="002B3E5B">
        <w:rPr>
          <w:rFonts w:ascii="Calibri" w:hAnsi="Calibri" w:cs="Arial"/>
          <w:sz w:val="22"/>
          <w:szCs w:val="22"/>
        </w:rPr>
        <w:t>ukončena</w:t>
      </w:r>
      <w:r w:rsidR="0044676F" w:rsidRPr="002B3E5B">
        <w:rPr>
          <w:rFonts w:ascii="Calibri" w:hAnsi="Calibri" w:cs="Arial"/>
          <w:sz w:val="22"/>
          <w:szCs w:val="22"/>
        </w:rPr>
        <w:t xml:space="preserve"> </w:t>
      </w:r>
      <w:r w:rsidR="00927E1D" w:rsidRPr="002B3E5B">
        <w:rPr>
          <w:rFonts w:ascii="Calibri" w:hAnsi="Calibri" w:cs="Arial"/>
          <w:sz w:val="22"/>
          <w:szCs w:val="22"/>
        </w:rPr>
        <w:t xml:space="preserve">také </w:t>
      </w:r>
      <w:r w:rsidR="0044676F" w:rsidRPr="002B3E5B">
        <w:rPr>
          <w:rFonts w:ascii="Calibri" w:hAnsi="Calibri" w:cs="Arial"/>
          <w:sz w:val="22"/>
          <w:szCs w:val="22"/>
        </w:rPr>
        <w:t xml:space="preserve">dohodou smluvních stran v písemné formě, přičemž účinky </w:t>
      </w:r>
      <w:r w:rsidR="00506C11" w:rsidRPr="002B3E5B">
        <w:rPr>
          <w:rFonts w:ascii="Calibri" w:hAnsi="Calibri" w:cs="Arial"/>
          <w:sz w:val="22"/>
          <w:szCs w:val="22"/>
        </w:rPr>
        <w:t>ukončení</w:t>
      </w:r>
      <w:r w:rsidR="0044676F" w:rsidRPr="002B3E5B">
        <w:rPr>
          <w:rFonts w:ascii="Calibri" w:hAnsi="Calibri" w:cs="Arial"/>
          <w:sz w:val="22"/>
          <w:szCs w:val="22"/>
        </w:rPr>
        <w:t xml:space="preserve"> </w:t>
      </w:r>
      <w:r w:rsidR="00A83077" w:rsidRPr="002B3E5B">
        <w:rPr>
          <w:rFonts w:ascii="Calibri" w:hAnsi="Calibri" w:cs="Arial"/>
          <w:sz w:val="22"/>
          <w:szCs w:val="22"/>
        </w:rPr>
        <w:t>smlouvy</w:t>
      </w:r>
      <w:r w:rsidR="0044676F" w:rsidRPr="002B3E5B">
        <w:rPr>
          <w:rFonts w:ascii="Calibri" w:hAnsi="Calibri" w:cs="Arial"/>
          <w:sz w:val="22"/>
          <w:szCs w:val="22"/>
        </w:rPr>
        <w:t xml:space="preserve"> nastanou k okamžiku stanovenému v takovéto dohodě. </w:t>
      </w:r>
    </w:p>
    <w:p w14:paraId="515B6776" w14:textId="3FA816D0" w:rsidR="0044676F" w:rsidRPr="002B3E5B" w:rsidRDefault="00C07367" w:rsidP="0044676F">
      <w:pPr>
        <w:jc w:val="both"/>
        <w:rPr>
          <w:rFonts w:ascii="Calibri" w:hAnsi="Calibri" w:cs="Arial"/>
          <w:sz w:val="22"/>
          <w:szCs w:val="22"/>
        </w:rPr>
      </w:pPr>
      <w:r>
        <w:rPr>
          <w:rFonts w:ascii="Calibri" w:hAnsi="Calibri" w:cs="Arial"/>
          <w:sz w:val="22"/>
          <w:szCs w:val="22"/>
        </w:rPr>
        <w:t>Smlouva</w:t>
      </w:r>
      <w:r w:rsidR="00A83077" w:rsidRPr="002B3E5B">
        <w:rPr>
          <w:rFonts w:ascii="Calibri" w:hAnsi="Calibri" w:cs="Arial"/>
          <w:sz w:val="22"/>
          <w:szCs w:val="22"/>
        </w:rPr>
        <w:t xml:space="preserve"> </w:t>
      </w:r>
      <w:r w:rsidR="0044676F" w:rsidRPr="002B3E5B">
        <w:rPr>
          <w:rFonts w:ascii="Calibri" w:hAnsi="Calibri" w:cs="Arial"/>
          <w:sz w:val="22"/>
          <w:szCs w:val="22"/>
        </w:rPr>
        <w:t xml:space="preserve">bude moci být měněna pouze dohodou smluvních stran v písemné formě, přičemž změna </w:t>
      </w:r>
      <w:r w:rsidR="00A83077" w:rsidRPr="002B3E5B">
        <w:rPr>
          <w:rFonts w:ascii="Calibri" w:hAnsi="Calibri" w:cs="Arial"/>
          <w:sz w:val="22"/>
          <w:szCs w:val="22"/>
        </w:rPr>
        <w:t xml:space="preserve">smlouvy </w:t>
      </w:r>
      <w:r w:rsidR="0044676F" w:rsidRPr="002B3E5B">
        <w:rPr>
          <w:rFonts w:ascii="Calibri" w:hAnsi="Calibri" w:cs="Arial"/>
          <w:sz w:val="22"/>
          <w:szCs w:val="22"/>
        </w:rPr>
        <w:t>bude účinná k okamžiku stanoveném v takovéto dohodě. Při uzavírání takovéto dohody budou respektovány veškeré limity vyplývající ze zákonné úpravy zadávání veřejných zakázek.</w:t>
      </w:r>
    </w:p>
    <w:p w14:paraId="3A9CF49B" w14:textId="77777777" w:rsidR="0044676F" w:rsidRPr="002B3E5B" w:rsidRDefault="0044676F" w:rsidP="0044676F">
      <w:pPr>
        <w:pStyle w:val="Styl3"/>
        <w:tabs>
          <w:tab w:val="clear" w:pos="360"/>
        </w:tabs>
        <w:spacing w:before="0"/>
        <w:ind w:left="29" w:firstLine="0"/>
        <w:outlineLvl w:val="0"/>
        <w:rPr>
          <w:rFonts w:ascii="Calibri" w:hAnsi="Calibri" w:cs="Arial"/>
          <w:b w:val="0"/>
          <w:sz w:val="22"/>
          <w:szCs w:val="22"/>
          <w:u w:val="single"/>
        </w:rPr>
      </w:pPr>
    </w:p>
    <w:p w14:paraId="3260B6E0" w14:textId="77777777" w:rsidR="0044676F" w:rsidRPr="002B3E5B" w:rsidRDefault="0044676F" w:rsidP="0044676F">
      <w:pPr>
        <w:pStyle w:val="Styl3"/>
        <w:tabs>
          <w:tab w:val="clear" w:pos="360"/>
        </w:tabs>
        <w:spacing w:before="0"/>
        <w:ind w:left="29" w:firstLine="0"/>
        <w:outlineLvl w:val="0"/>
        <w:rPr>
          <w:rFonts w:ascii="Calibri" w:hAnsi="Calibri" w:cs="Arial"/>
          <w:b w:val="0"/>
          <w:sz w:val="22"/>
          <w:szCs w:val="22"/>
          <w:u w:val="single"/>
        </w:rPr>
      </w:pPr>
      <w:r w:rsidRPr="002B3E5B">
        <w:rPr>
          <w:rFonts w:ascii="Calibri" w:hAnsi="Calibri" w:cs="Arial"/>
          <w:b w:val="0"/>
          <w:sz w:val="22"/>
          <w:szCs w:val="22"/>
          <w:u w:val="single"/>
        </w:rPr>
        <w:t>4. Součinnost</w:t>
      </w:r>
    </w:p>
    <w:p w14:paraId="43547DAD" w14:textId="7C48D35C" w:rsidR="0044676F" w:rsidRPr="002B3E5B" w:rsidRDefault="0044676F" w:rsidP="0044676F">
      <w:pPr>
        <w:jc w:val="both"/>
        <w:rPr>
          <w:rFonts w:ascii="Calibri" w:hAnsi="Calibri" w:cs="Arial"/>
          <w:sz w:val="22"/>
          <w:szCs w:val="22"/>
        </w:rPr>
      </w:pPr>
      <w:r w:rsidRPr="002B3E5B">
        <w:rPr>
          <w:rFonts w:ascii="Calibri" w:hAnsi="Calibri" w:cs="Arial"/>
          <w:sz w:val="22"/>
          <w:szCs w:val="22"/>
        </w:rPr>
        <w:t xml:space="preserve">Smluvní strany se </w:t>
      </w:r>
      <w:r w:rsidR="002A4E5A">
        <w:rPr>
          <w:rFonts w:ascii="Calibri" w:hAnsi="Calibri" w:cs="Arial"/>
          <w:sz w:val="22"/>
          <w:szCs w:val="22"/>
        </w:rPr>
        <w:t>smlo</w:t>
      </w:r>
      <w:r w:rsidR="00A1267A">
        <w:rPr>
          <w:rFonts w:ascii="Calibri" w:hAnsi="Calibri" w:cs="Arial"/>
          <w:sz w:val="22"/>
          <w:szCs w:val="22"/>
        </w:rPr>
        <w:t>u</w:t>
      </w:r>
      <w:r w:rsidR="002A4E5A">
        <w:rPr>
          <w:rFonts w:ascii="Calibri" w:hAnsi="Calibri" w:cs="Arial"/>
          <w:sz w:val="22"/>
          <w:szCs w:val="22"/>
        </w:rPr>
        <w:t>vou</w:t>
      </w:r>
      <w:r w:rsidR="002A4E5A" w:rsidRPr="002B3E5B">
        <w:rPr>
          <w:rFonts w:ascii="Calibri" w:hAnsi="Calibri" w:cs="Arial"/>
          <w:sz w:val="22"/>
          <w:szCs w:val="22"/>
        </w:rPr>
        <w:t xml:space="preserve"> </w:t>
      </w:r>
      <w:r w:rsidRPr="002B3E5B">
        <w:rPr>
          <w:rFonts w:ascii="Calibri" w:hAnsi="Calibri" w:cs="Arial"/>
          <w:sz w:val="22"/>
          <w:szCs w:val="22"/>
        </w:rPr>
        <w:t xml:space="preserve">zavazují vzájemně respektovat své oprávněné zájmy související s touto </w:t>
      </w:r>
      <w:r w:rsidR="002A4E5A">
        <w:rPr>
          <w:rFonts w:ascii="Calibri" w:hAnsi="Calibri" w:cs="Arial"/>
          <w:sz w:val="22"/>
          <w:szCs w:val="22"/>
        </w:rPr>
        <w:t>smlouvou</w:t>
      </w:r>
      <w:r w:rsidR="00424B2A" w:rsidRPr="002B3E5B">
        <w:rPr>
          <w:rFonts w:ascii="Calibri" w:hAnsi="Calibri" w:cs="Arial"/>
          <w:sz w:val="22"/>
          <w:szCs w:val="22"/>
        </w:rPr>
        <w:t xml:space="preserve"> </w:t>
      </w:r>
      <w:r w:rsidRPr="002B3E5B">
        <w:rPr>
          <w:rFonts w:ascii="Calibri" w:hAnsi="Calibri" w:cs="Arial"/>
          <w:sz w:val="22"/>
          <w:szCs w:val="22"/>
        </w:rPr>
        <w:t xml:space="preserve">a poskytovat si veškerou nutnou součinnost, kterou lze spravedlivě požadovat k tomu, aby bylo dosaženo účelu </w:t>
      </w:r>
      <w:r w:rsidR="002A4E5A">
        <w:rPr>
          <w:rFonts w:ascii="Calibri" w:hAnsi="Calibri" w:cs="Arial"/>
          <w:sz w:val="22"/>
          <w:szCs w:val="22"/>
        </w:rPr>
        <w:t>smlouvy</w:t>
      </w:r>
      <w:r w:rsidRPr="002B3E5B">
        <w:rPr>
          <w:rFonts w:ascii="Calibri" w:hAnsi="Calibri" w:cs="Arial"/>
          <w:sz w:val="22"/>
          <w:szCs w:val="22"/>
        </w:rPr>
        <w:t>, zejména učinit veškeré právní a jiné úkony k tomu nezbytné.</w:t>
      </w:r>
      <w:r w:rsidRPr="002B3E5B" w:rsidDel="00042D88">
        <w:rPr>
          <w:rFonts w:ascii="Calibri" w:hAnsi="Calibri" w:cs="Arial"/>
          <w:sz w:val="22"/>
          <w:szCs w:val="22"/>
        </w:rPr>
        <w:t xml:space="preserve"> </w:t>
      </w:r>
    </w:p>
    <w:p w14:paraId="1B662892" w14:textId="77777777" w:rsidR="004A1CCD" w:rsidRPr="002B3E5B" w:rsidRDefault="004A1CCD" w:rsidP="0044676F">
      <w:pPr>
        <w:jc w:val="both"/>
        <w:rPr>
          <w:rFonts w:ascii="Calibri" w:hAnsi="Calibri" w:cs="Arial"/>
          <w:sz w:val="22"/>
          <w:szCs w:val="22"/>
        </w:rPr>
      </w:pPr>
    </w:p>
    <w:p w14:paraId="74412154" w14:textId="29D27FFB" w:rsidR="00F84B01" w:rsidRPr="002E1A93" w:rsidRDefault="004E74F7" w:rsidP="002E1A93">
      <w:pPr>
        <w:jc w:val="both"/>
        <w:rPr>
          <w:rFonts w:ascii="Calibri" w:hAnsi="Calibri" w:cs="Arial"/>
          <w:sz w:val="22"/>
          <w:szCs w:val="22"/>
        </w:rPr>
      </w:pPr>
      <w:r w:rsidRPr="002B3E5B">
        <w:rPr>
          <w:rFonts w:ascii="Calibri" w:hAnsi="Calibri" w:cs="Arial"/>
          <w:sz w:val="22"/>
          <w:szCs w:val="22"/>
        </w:rPr>
        <w:t xml:space="preserve">Další podmínky záručního servisu jsou mezi stranami upraveny ve Smlouvě o zajištění záručního, mimozáručního a pozáručního servisu. V případě, že mezi ustanoveními této </w:t>
      </w:r>
      <w:r w:rsidR="002A4E5A">
        <w:rPr>
          <w:rFonts w:ascii="Calibri" w:hAnsi="Calibri" w:cs="Arial"/>
          <w:sz w:val="22"/>
          <w:szCs w:val="22"/>
        </w:rPr>
        <w:t>smlouvy</w:t>
      </w:r>
      <w:r w:rsidRPr="002B3E5B">
        <w:rPr>
          <w:rFonts w:ascii="Calibri" w:hAnsi="Calibri" w:cs="Arial"/>
          <w:sz w:val="22"/>
          <w:szCs w:val="22"/>
        </w:rPr>
        <w:t xml:space="preserve"> a Smlouvy o zajištění záručního, mimozáručního a pozáručního servisu existuje nebo se projeví kolize, mají přednost ustanovení této </w:t>
      </w:r>
      <w:r w:rsidR="002A4E5A">
        <w:rPr>
          <w:rFonts w:ascii="Calibri" w:hAnsi="Calibri" w:cs="Arial"/>
          <w:sz w:val="22"/>
          <w:szCs w:val="22"/>
        </w:rPr>
        <w:t>smlouvy</w:t>
      </w:r>
      <w:r w:rsidRPr="002B3E5B">
        <w:rPr>
          <w:rFonts w:ascii="Calibri" w:hAnsi="Calibri" w:cs="Arial"/>
          <w:sz w:val="22"/>
          <w:szCs w:val="22"/>
        </w:rPr>
        <w:t>.</w:t>
      </w:r>
    </w:p>
    <w:p w14:paraId="01A886D6" w14:textId="77777777" w:rsidR="00F84B01" w:rsidRPr="002B3E5B" w:rsidRDefault="00F84B01" w:rsidP="00077330">
      <w:pPr>
        <w:pStyle w:val="Styl3"/>
        <w:tabs>
          <w:tab w:val="clear" w:pos="360"/>
        </w:tabs>
        <w:spacing w:before="0"/>
        <w:outlineLvl w:val="0"/>
        <w:rPr>
          <w:rFonts w:ascii="Calibri" w:hAnsi="Calibri" w:cs="Arial"/>
          <w:b w:val="0"/>
          <w:sz w:val="22"/>
          <w:szCs w:val="22"/>
          <w:u w:val="single"/>
        </w:rPr>
      </w:pPr>
    </w:p>
    <w:p w14:paraId="394961D6" w14:textId="77777777" w:rsidR="00BC1DEF" w:rsidRPr="002B3E5B" w:rsidRDefault="00BC1DEF" w:rsidP="00BC1DEF">
      <w:pPr>
        <w:jc w:val="both"/>
        <w:outlineLvl w:val="0"/>
        <w:rPr>
          <w:rFonts w:ascii="Calibri" w:hAnsi="Calibri" w:cs="Arial"/>
          <w:b/>
          <w:sz w:val="22"/>
          <w:szCs w:val="22"/>
          <w:u w:val="single"/>
        </w:rPr>
      </w:pPr>
      <w:r w:rsidRPr="002B3E5B">
        <w:rPr>
          <w:rFonts w:ascii="Calibri" w:hAnsi="Calibri" w:cs="Arial"/>
          <w:b/>
          <w:sz w:val="22"/>
          <w:szCs w:val="22"/>
          <w:u w:val="single"/>
        </w:rPr>
        <w:t>VI. Odpovědnost za škodu, pojistná smlouva</w:t>
      </w:r>
    </w:p>
    <w:p w14:paraId="4F3B1B05" w14:textId="77777777" w:rsidR="00BC1DEF" w:rsidRPr="002B3E5B" w:rsidRDefault="00BC1DEF" w:rsidP="00BC1DEF">
      <w:pPr>
        <w:jc w:val="both"/>
        <w:outlineLvl w:val="0"/>
        <w:rPr>
          <w:rFonts w:ascii="Calibri" w:hAnsi="Calibri" w:cs="Arial"/>
          <w:b/>
          <w:sz w:val="22"/>
          <w:szCs w:val="22"/>
          <w:u w:val="single"/>
        </w:rPr>
      </w:pPr>
    </w:p>
    <w:p w14:paraId="298870AD" w14:textId="77777777" w:rsidR="00BC1DEF" w:rsidRPr="002B3E5B" w:rsidRDefault="00BC1DEF" w:rsidP="00BC1DEF">
      <w:pPr>
        <w:jc w:val="both"/>
        <w:outlineLvl w:val="0"/>
        <w:rPr>
          <w:rFonts w:ascii="Calibri" w:hAnsi="Calibri" w:cs="Arial"/>
          <w:b/>
          <w:sz w:val="22"/>
          <w:szCs w:val="22"/>
          <w:u w:val="single"/>
        </w:rPr>
      </w:pPr>
      <w:r w:rsidRPr="002B3E5B">
        <w:rPr>
          <w:rFonts w:ascii="Calibri" w:hAnsi="Calibri" w:cs="Arial"/>
          <w:sz w:val="22"/>
          <w:szCs w:val="22"/>
          <w:u w:val="single"/>
        </w:rPr>
        <w:t>1. Odpovědnost za škody</w:t>
      </w:r>
    </w:p>
    <w:p w14:paraId="725758DD" w14:textId="272D2ED3" w:rsidR="00BC1DEF" w:rsidRPr="002B3E5B" w:rsidRDefault="00BC1DEF" w:rsidP="00BC1DEF">
      <w:pPr>
        <w:jc w:val="both"/>
        <w:outlineLvl w:val="0"/>
        <w:rPr>
          <w:rFonts w:ascii="Calibri" w:hAnsi="Calibri" w:cs="Arial"/>
          <w:sz w:val="22"/>
          <w:szCs w:val="22"/>
        </w:rPr>
      </w:pPr>
      <w:r w:rsidRPr="002B3E5B">
        <w:rPr>
          <w:rFonts w:ascii="Calibri" w:hAnsi="Calibri" w:cs="Arial"/>
          <w:sz w:val="22"/>
          <w:szCs w:val="22"/>
        </w:rPr>
        <w:t xml:space="preserve">Smluvní strany nesou odpovědnost za způsobenou škodu v rámci platných právních předpisů a této </w:t>
      </w:r>
      <w:r w:rsidR="00B931B2">
        <w:rPr>
          <w:rFonts w:ascii="Calibri" w:hAnsi="Calibri" w:cs="Arial"/>
          <w:sz w:val="22"/>
          <w:szCs w:val="22"/>
        </w:rPr>
        <w:t>smlouvy</w:t>
      </w:r>
      <w:r w:rsidRPr="002B3E5B">
        <w:rPr>
          <w:rFonts w:ascii="Calibri" w:hAnsi="Calibri" w:cs="Arial"/>
          <w:sz w:val="22"/>
          <w:szCs w:val="22"/>
        </w:rPr>
        <w:t>.</w:t>
      </w:r>
    </w:p>
    <w:p w14:paraId="1BF90315" w14:textId="77777777" w:rsidR="00BC1DEF" w:rsidRPr="002B3E5B" w:rsidRDefault="00BC1DEF" w:rsidP="00BC1DEF">
      <w:pPr>
        <w:jc w:val="both"/>
        <w:outlineLvl w:val="0"/>
        <w:rPr>
          <w:rFonts w:ascii="Calibri" w:hAnsi="Calibri" w:cs="Arial"/>
          <w:sz w:val="22"/>
          <w:szCs w:val="22"/>
        </w:rPr>
      </w:pPr>
    </w:p>
    <w:p w14:paraId="3AF80C94" w14:textId="77777777" w:rsidR="00BC1DEF" w:rsidRPr="002B3E5B" w:rsidRDefault="00BC1DEF" w:rsidP="00BC1DEF">
      <w:pPr>
        <w:jc w:val="both"/>
        <w:outlineLvl w:val="0"/>
        <w:rPr>
          <w:rFonts w:ascii="Calibri" w:hAnsi="Calibri" w:cs="Arial"/>
          <w:sz w:val="22"/>
          <w:szCs w:val="22"/>
        </w:rPr>
      </w:pPr>
      <w:r w:rsidRPr="002B3E5B">
        <w:rPr>
          <w:rFonts w:ascii="Calibri" w:hAnsi="Calibri" w:cs="Arial"/>
          <w:sz w:val="22"/>
          <w:szCs w:val="22"/>
          <w:u w:val="single"/>
        </w:rPr>
        <w:t>2. Pojistná smlouva</w:t>
      </w:r>
    </w:p>
    <w:p w14:paraId="59075C56" w14:textId="7ECAC825" w:rsidR="00BC1DEF" w:rsidRPr="002B3E5B" w:rsidRDefault="00BC1DEF" w:rsidP="00BC1DEF">
      <w:pPr>
        <w:jc w:val="both"/>
        <w:outlineLvl w:val="0"/>
        <w:rPr>
          <w:rFonts w:ascii="Calibri" w:hAnsi="Calibri" w:cs="Arial"/>
          <w:sz w:val="22"/>
          <w:szCs w:val="22"/>
        </w:rPr>
      </w:pPr>
      <w:r w:rsidRPr="002B3E5B">
        <w:rPr>
          <w:rFonts w:ascii="Calibri" w:hAnsi="Calibri" w:cs="Arial"/>
          <w:sz w:val="22"/>
          <w:szCs w:val="22"/>
        </w:rPr>
        <w:t xml:space="preserve">Prodávající prohlašuje, že má uzavřenu pojistnou smlouvu, kterou má sjednáno pojištění odpovědnosti za škody způsobené prodávajícím třetí osobě činností a vadou výrobku, a to v minimální výši </w:t>
      </w:r>
      <w:r w:rsidR="006A6FC5" w:rsidRPr="002B3E5B">
        <w:rPr>
          <w:rFonts w:ascii="Calibri" w:hAnsi="Calibri" w:cs="Arial"/>
          <w:sz w:val="22"/>
          <w:szCs w:val="22"/>
        </w:rPr>
        <w:t>20</w:t>
      </w:r>
      <w:r w:rsidRPr="002B3E5B">
        <w:rPr>
          <w:rFonts w:ascii="Calibri" w:hAnsi="Calibri" w:cs="Arial"/>
          <w:sz w:val="22"/>
          <w:szCs w:val="22"/>
        </w:rPr>
        <w:t xml:space="preserve">.000.000,‐ Kč.  Prodávající je povinen udržovat pojištění v této výši po celou dobu plnění této </w:t>
      </w:r>
      <w:r w:rsidR="00D67C82">
        <w:rPr>
          <w:rFonts w:ascii="Calibri" w:hAnsi="Calibri" w:cs="Arial"/>
          <w:sz w:val="22"/>
          <w:szCs w:val="22"/>
        </w:rPr>
        <w:t>smlouvy</w:t>
      </w:r>
      <w:r w:rsidRPr="002B3E5B">
        <w:rPr>
          <w:rFonts w:ascii="Calibri" w:hAnsi="Calibri" w:cs="Arial"/>
          <w:sz w:val="22"/>
          <w:szCs w:val="22"/>
        </w:rPr>
        <w:t xml:space="preserve">. V případě porušení této povinnosti je kupující oprávněn odstoupit od této </w:t>
      </w:r>
      <w:r w:rsidR="00D67C82">
        <w:rPr>
          <w:rFonts w:ascii="Calibri" w:hAnsi="Calibri" w:cs="Arial"/>
          <w:sz w:val="22"/>
          <w:szCs w:val="22"/>
        </w:rPr>
        <w:t>smlouvy</w:t>
      </w:r>
      <w:r w:rsidR="00D67C82" w:rsidRPr="002B3E5B">
        <w:rPr>
          <w:rFonts w:ascii="Calibri" w:hAnsi="Calibri" w:cs="Arial"/>
          <w:sz w:val="22"/>
          <w:szCs w:val="22"/>
        </w:rPr>
        <w:t xml:space="preserve"> </w:t>
      </w:r>
      <w:r w:rsidRPr="002B3E5B">
        <w:rPr>
          <w:rFonts w:ascii="Calibri" w:hAnsi="Calibri" w:cs="Arial"/>
          <w:sz w:val="22"/>
          <w:szCs w:val="22"/>
        </w:rPr>
        <w:t xml:space="preserve">již bez dalšího. Na pokyn kupujícího je prodávající povinen kupujícímu prokázat, že pojištění v požadovaném rozsahu a výši trvá. Pokud by v důsledku pojistného plnění nebo jiné události mělo dojít k zániku pojistného, k omezení rozsahu pojištěných rizik, ke snížení stanovené min. výše pojistného v pojištění, nebo k jiným změnám, které by znamenaly zhoršení podmínek oproti původnímu stavu, je prodávající povinen učinit příslušná opatření tak, aby pojištění bylo udrženo tak, jak je požadováno v tomto ustanovení. Pro případ porušení povinnosti prodávajícím udržovat pojištění odpovědnosti za škody způsobené třetí osobě po celou dobu trvání </w:t>
      </w:r>
      <w:r w:rsidR="00D67C82">
        <w:rPr>
          <w:rFonts w:ascii="Calibri" w:hAnsi="Calibri" w:cs="Arial"/>
          <w:sz w:val="22"/>
          <w:szCs w:val="22"/>
        </w:rPr>
        <w:t>smlouvy</w:t>
      </w:r>
      <w:r w:rsidRPr="002B3E5B">
        <w:rPr>
          <w:rFonts w:ascii="Calibri" w:hAnsi="Calibri" w:cs="Arial"/>
          <w:sz w:val="22"/>
          <w:szCs w:val="22"/>
        </w:rPr>
        <w:t xml:space="preserve"> sjednávají strany této </w:t>
      </w:r>
      <w:r w:rsidR="00D67C82">
        <w:rPr>
          <w:rFonts w:ascii="Calibri" w:hAnsi="Calibri" w:cs="Arial"/>
          <w:sz w:val="22"/>
          <w:szCs w:val="22"/>
        </w:rPr>
        <w:t>smlouvy</w:t>
      </w:r>
      <w:r w:rsidR="00D67C82" w:rsidRPr="002B3E5B">
        <w:rPr>
          <w:rFonts w:ascii="Calibri" w:hAnsi="Calibri" w:cs="Arial"/>
          <w:sz w:val="22"/>
          <w:szCs w:val="22"/>
        </w:rPr>
        <w:t xml:space="preserve"> </w:t>
      </w:r>
      <w:r w:rsidRPr="002B3E5B">
        <w:rPr>
          <w:rFonts w:ascii="Calibri" w:hAnsi="Calibri" w:cs="Arial"/>
          <w:sz w:val="22"/>
          <w:szCs w:val="22"/>
        </w:rPr>
        <w:t>smluvní pokutu ve výši 1.000.000,‐ Kč (slovy: jeden milion korun českých).</w:t>
      </w:r>
    </w:p>
    <w:p w14:paraId="4022112E" w14:textId="77777777" w:rsidR="000A500A" w:rsidRPr="002B3E5B" w:rsidRDefault="000A500A" w:rsidP="0044676F">
      <w:pPr>
        <w:jc w:val="both"/>
        <w:outlineLvl w:val="0"/>
        <w:rPr>
          <w:rFonts w:ascii="Calibri" w:hAnsi="Calibri" w:cs="Arial"/>
          <w:b/>
          <w:sz w:val="22"/>
          <w:szCs w:val="22"/>
          <w:u w:val="single"/>
        </w:rPr>
      </w:pPr>
    </w:p>
    <w:p w14:paraId="75F9E1F5" w14:textId="77777777" w:rsidR="0097762E" w:rsidRPr="002B3E5B" w:rsidRDefault="0097762E" w:rsidP="0097762E">
      <w:pPr>
        <w:jc w:val="both"/>
        <w:outlineLvl w:val="0"/>
        <w:rPr>
          <w:rFonts w:ascii="Calibri" w:hAnsi="Calibri" w:cs="Arial"/>
          <w:b/>
          <w:sz w:val="22"/>
          <w:szCs w:val="22"/>
          <w:u w:val="single"/>
        </w:rPr>
      </w:pPr>
      <w:r w:rsidRPr="002B3E5B">
        <w:rPr>
          <w:rFonts w:ascii="Calibri" w:hAnsi="Calibri" w:cs="Arial"/>
          <w:b/>
          <w:sz w:val="22"/>
          <w:szCs w:val="22"/>
          <w:u w:val="single"/>
        </w:rPr>
        <w:t xml:space="preserve">VII. </w:t>
      </w:r>
      <w:r w:rsidR="00CA5EDE" w:rsidRPr="002B3E5B">
        <w:rPr>
          <w:rFonts w:ascii="Calibri" w:hAnsi="Calibri" w:cs="Arial"/>
          <w:b/>
          <w:sz w:val="22"/>
          <w:szCs w:val="22"/>
          <w:u w:val="single"/>
        </w:rPr>
        <w:t>Ostatní smluvní</w:t>
      </w:r>
      <w:r w:rsidRPr="002B3E5B">
        <w:rPr>
          <w:rFonts w:ascii="Calibri" w:hAnsi="Calibri" w:cs="Arial"/>
          <w:b/>
          <w:sz w:val="22"/>
          <w:szCs w:val="22"/>
          <w:u w:val="single"/>
        </w:rPr>
        <w:t xml:space="preserve"> ujednání</w:t>
      </w:r>
    </w:p>
    <w:p w14:paraId="0E5E6274" w14:textId="77777777" w:rsidR="00CA5EDE" w:rsidRPr="002B3E5B" w:rsidRDefault="00CA5EDE" w:rsidP="0097762E">
      <w:pPr>
        <w:jc w:val="both"/>
        <w:outlineLvl w:val="0"/>
        <w:rPr>
          <w:rFonts w:ascii="Calibri" w:hAnsi="Calibri" w:cs="Arial"/>
          <w:b/>
          <w:sz w:val="22"/>
          <w:szCs w:val="22"/>
          <w:u w:val="single"/>
        </w:rPr>
      </w:pPr>
    </w:p>
    <w:p w14:paraId="55F3A5BA" w14:textId="336C9893" w:rsidR="00CA5EDE" w:rsidRPr="002B3E5B" w:rsidRDefault="00CA5EDE" w:rsidP="00944A9B">
      <w:pPr>
        <w:pStyle w:val="Odsazen"/>
        <w:numPr>
          <w:ilvl w:val="0"/>
          <w:numId w:val="32"/>
        </w:numPr>
        <w:rPr>
          <w:rFonts w:ascii="Calibri" w:hAnsi="Calibri" w:cs="Calibri"/>
          <w:sz w:val="22"/>
          <w:szCs w:val="22"/>
        </w:rPr>
      </w:pPr>
      <w:bookmarkStart w:id="9" w:name="OLE_LINK1"/>
      <w:r w:rsidRPr="002B3E5B">
        <w:rPr>
          <w:rFonts w:ascii="Calibri" w:hAnsi="Calibri" w:cs="Calibri"/>
          <w:sz w:val="22"/>
          <w:szCs w:val="22"/>
        </w:rPr>
        <w:t>Prodávající i kupující jsou povinni zachovávat mlčenlivost o všech skutečnostech, o nichž se dozvěděli při výkonu sjednané činnosti a které v zájmu správce osobních údajů nelze sdělovat jiným osobám.</w:t>
      </w:r>
    </w:p>
    <w:p w14:paraId="7F29A323" w14:textId="77777777" w:rsidR="00CA5EDE" w:rsidRPr="002B3E5B" w:rsidRDefault="00CA5EDE" w:rsidP="00CA5EDE">
      <w:pPr>
        <w:jc w:val="both"/>
        <w:rPr>
          <w:rFonts w:ascii="Calibri" w:hAnsi="Calibri" w:cs="Calibri"/>
          <w:sz w:val="22"/>
          <w:szCs w:val="22"/>
        </w:rPr>
      </w:pPr>
    </w:p>
    <w:p w14:paraId="7B647C5C" w14:textId="77777777" w:rsidR="00CA5EDE" w:rsidRPr="002B3E5B" w:rsidRDefault="00CA5EDE" w:rsidP="00944A9B">
      <w:pPr>
        <w:pStyle w:val="Odsazen"/>
        <w:numPr>
          <w:ilvl w:val="0"/>
          <w:numId w:val="32"/>
        </w:numPr>
        <w:rPr>
          <w:rFonts w:ascii="Calibri" w:hAnsi="Calibri" w:cs="Calibri"/>
          <w:sz w:val="22"/>
          <w:szCs w:val="22"/>
        </w:rPr>
      </w:pPr>
      <w:r w:rsidRPr="002B3E5B">
        <w:rPr>
          <w:rFonts w:ascii="Calibri" w:hAnsi="Calibri" w:cs="Calibri"/>
          <w:sz w:val="22"/>
          <w:szCs w:val="22"/>
        </w:rPr>
        <w:t>Prodávající i kupující jsou povinni zdržet se jednání, které by mohlo vést ke střetu oprávněných zájmů prodávajícího či kupujícího se zájmy osobními, zejména nebude zneužívat informací nabytých v souvislosti s výkonem sjednané činnosti ve prospěch vlastní či někoho jiného.</w:t>
      </w:r>
    </w:p>
    <w:p w14:paraId="5903BEFF" w14:textId="77777777" w:rsidR="00CA5EDE" w:rsidRPr="002B3E5B" w:rsidRDefault="00CA5EDE" w:rsidP="00944A9B">
      <w:pPr>
        <w:pStyle w:val="Odsazen"/>
        <w:numPr>
          <w:ilvl w:val="0"/>
          <w:numId w:val="0"/>
        </w:numPr>
        <w:ind w:left="720"/>
        <w:rPr>
          <w:rFonts w:ascii="Calibri" w:hAnsi="Calibri" w:cs="Calibri"/>
          <w:sz w:val="22"/>
          <w:szCs w:val="22"/>
        </w:rPr>
      </w:pPr>
    </w:p>
    <w:p w14:paraId="7FC313ED" w14:textId="77777777" w:rsidR="00CA5EDE" w:rsidRPr="002B3E5B" w:rsidRDefault="00CA5EDE" w:rsidP="00944A9B">
      <w:pPr>
        <w:pStyle w:val="Odsazen"/>
        <w:numPr>
          <w:ilvl w:val="0"/>
          <w:numId w:val="32"/>
        </w:numPr>
        <w:rPr>
          <w:rFonts w:ascii="Calibri" w:hAnsi="Calibri" w:cs="Calibri"/>
          <w:sz w:val="22"/>
          <w:szCs w:val="22"/>
        </w:rPr>
      </w:pPr>
      <w:r w:rsidRPr="002B3E5B">
        <w:rPr>
          <w:rFonts w:ascii="Calibri" w:hAnsi="Calibri" w:cs="Calibri"/>
          <w:sz w:val="22"/>
          <w:szCs w:val="22"/>
        </w:rPr>
        <w:t xml:space="preserve">Prodávající i kupující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Prodávající i kupující je zejména povinen zachovávat mlčenlivost o těchto údajích, dále pak zajistit vhodným způsobem bezpečnostní, technická a organizační opatření dle článku 32 Obecného nařízení. </w:t>
      </w:r>
      <w:r w:rsidRPr="002B3E5B">
        <w:rPr>
          <w:rFonts w:ascii="Calibri" w:hAnsi="Calibri" w:cs="Calibri"/>
          <w:sz w:val="22"/>
          <w:szCs w:val="22"/>
        </w:rPr>
        <w:lastRenderedPageBreak/>
        <w:t>Prodávající i kupující jsou dále povinni okamžitě si vzájemně sdělit jakékoliv podezření z nedostatečného zajištění osobních údajů nebo podezření z neoprávněného využití osobních údajů neoprávněnou osobou.</w:t>
      </w:r>
    </w:p>
    <w:p w14:paraId="79E05C63" w14:textId="77777777" w:rsidR="00CA5EDE" w:rsidRPr="002B3E5B" w:rsidRDefault="00CA5EDE" w:rsidP="00944A9B">
      <w:pPr>
        <w:pStyle w:val="Odsazen"/>
        <w:numPr>
          <w:ilvl w:val="0"/>
          <w:numId w:val="0"/>
        </w:numPr>
        <w:ind w:left="720"/>
        <w:rPr>
          <w:rFonts w:ascii="Calibri" w:hAnsi="Calibri" w:cs="Calibri"/>
          <w:sz w:val="22"/>
          <w:szCs w:val="22"/>
        </w:rPr>
      </w:pPr>
    </w:p>
    <w:p w14:paraId="2F453462" w14:textId="77777777" w:rsidR="00CA5EDE" w:rsidRPr="002B3E5B" w:rsidRDefault="00CA5EDE" w:rsidP="00944A9B">
      <w:pPr>
        <w:pStyle w:val="Odsazen"/>
        <w:numPr>
          <w:ilvl w:val="0"/>
          <w:numId w:val="32"/>
        </w:numPr>
        <w:rPr>
          <w:rFonts w:ascii="Calibri" w:hAnsi="Calibri" w:cs="Calibri"/>
          <w:sz w:val="22"/>
          <w:szCs w:val="22"/>
        </w:rPr>
      </w:pPr>
      <w:r w:rsidRPr="002B3E5B">
        <w:rPr>
          <w:rFonts w:ascii="Calibri" w:hAnsi="Calibri" w:cs="Calibri"/>
          <w:sz w:val="22"/>
          <w:szCs w:val="22"/>
        </w:rPr>
        <w:t>Prodávající i kupující jsou povinni na požádání spolupracovat s dozorovým úřadem při plnění jeho úkolů.</w:t>
      </w:r>
    </w:p>
    <w:p w14:paraId="0CF7552B" w14:textId="77777777" w:rsidR="00CA5EDE" w:rsidRPr="002B3E5B" w:rsidRDefault="00CA5EDE" w:rsidP="00944A9B">
      <w:pPr>
        <w:pStyle w:val="Odsazen"/>
        <w:numPr>
          <w:ilvl w:val="0"/>
          <w:numId w:val="0"/>
        </w:numPr>
        <w:ind w:left="720"/>
        <w:rPr>
          <w:rFonts w:ascii="Calibri" w:hAnsi="Calibri" w:cs="Calibri"/>
          <w:sz w:val="22"/>
          <w:szCs w:val="22"/>
        </w:rPr>
      </w:pPr>
    </w:p>
    <w:p w14:paraId="078B03A1" w14:textId="15669A64" w:rsidR="00CA5EDE" w:rsidRPr="002B3E5B" w:rsidRDefault="00CA5EDE" w:rsidP="00944A9B">
      <w:pPr>
        <w:pStyle w:val="Odsazen"/>
        <w:numPr>
          <w:ilvl w:val="0"/>
          <w:numId w:val="32"/>
        </w:numPr>
        <w:rPr>
          <w:rFonts w:ascii="Calibri" w:hAnsi="Calibri" w:cs="Calibri"/>
          <w:sz w:val="22"/>
          <w:szCs w:val="22"/>
        </w:rPr>
      </w:pPr>
      <w:r w:rsidRPr="002B3E5B">
        <w:rPr>
          <w:rFonts w:ascii="Calibri" w:hAnsi="Calibri" w:cs="Calibri"/>
          <w:sz w:val="22"/>
          <w:szCs w:val="22"/>
        </w:rPr>
        <w:t xml:space="preserve">Jakékoliv </w:t>
      </w:r>
      <w:bookmarkEnd w:id="9"/>
      <w:r w:rsidRPr="002B3E5B">
        <w:rPr>
          <w:rFonts w:ascii="Calibri" w:hAnsi="Calibri" w:cs="Calibri"/>
          <w:sz w:val="22"/>
          <w:szCs w:val="22"/>
        </w:rPr>
        <w:t xml:space="preserve">porušení povinnosti ochrany osobních údajů bude považováno za porušení </w:t>
      </w:r>
      <w:r w:rsidR="009809A0">
        <w:rPr>
          <w:rFonts w:ascii="Calibri" w:hAnsi="Calibri" w:cs="Calibri"/>
          <w:sz w:val="22"/>
          <w:szCs w:val="22"/>
        </w:rPr>
        <w:t>smlouvy</w:t>
      </w:r>
      <w:r w:rsidRPr="002B3E5B">
        <w:rPr>
          <w:rFonts w:ascii="Calibri" w:hAnsi="Calibri" w:cs="Calibri"/>
          <w:sz w:val="22"/>
          <w:szCs w:val="22"/>
        </w:rPr>
        <w:t>. Kupující plně odpovídá prodejci za škodu, kterou by mohl způsobit zaviněným porušením této povinnosti. Prodávající plně odpovídá kupujícímu za škodu, kterou by mohl způsobit zaviněným porušením této povinnosti.</w:t>
      </w:r>
    </w:p>
    <w:p w14:paraId="7B16E305" w14:textId="77777777" w:rsidR="00CA5EDE" w:rsidRPr="002B3E5B" w:rsidRDefault="00CA5EDE" w:rsidP="00944A9B">
      <w:pPr>
        <w:pStyle w:val="Odsazen"/>
        <w:numPr>
          <w:ilvl w:val="0"/>
          <w:numId w:val="0"/>
        </w:numPr>
        <w:ind w:left="720"/>
        <w:rPr>
          <w:rFonts w:ascii="Calibri" w:hAnsi="Calibri" w:cs="Calibri"/>
          <w:sz w:val="22"/>
          <w:szCs w:val="22"/>
        </w:rPr>
      </w:pPr>
    </w:p>
    <w:p w14:paraId="3810251D" w14:textId="77777777" w:rsidR="00ED3028" w:rsidRPr="002B3E5B" w:rsidRDefault="00CA5EDE" w:rsidP="00944A9B">
      <w:pPr>
        <w:pStyle w:val="Odsazen"/>
        <w:numPr>
          <w:ilvl w:val="0"/>
          <w:numId w:val="32"/>
        </w:numPr>
        <w:rPr>
          <w:rFonts w:ascii="Calibri" w:hAnsi="Calibri" w:cs="Calibri"/>
          <w:sz w:val="22"/>
          <w:szCs w:val="22"/>
        </w:rPr>
      </w:pPr>
      <w:r w:rsidRPr="002B3E5B">
        <w:rPr>
          <w:rFonts w:ascii="Calibri" w:hAnsi="Calibri" w:cs="Calibri"/>
          <w:sz w:val="22"/>
          <w:szCs w:val="22"/>
        </w:rPr>
        <w:t>Povinnost ochrany osobních údajů a mlčenlivosti trvá i po skončení smluvního vztahu.</w:t>
      </w:r>
    </w:p>
    <w:p w14:paraId="5E6C8B65" w14:textId="77777777" w:rsidR="0020181C" w:rsidRDefault="0020181C" w:rsidP="00944A9B">
      <w:pPr>
        <w:pStyle w:val="Odsazen"/>
        <w:numPr>
          <w:ilvl w:val="0"/>
          <w:numId w:val="0"/>
        </w:numPr>
        <w:ind w:left="720"/>
        <w:rPr>
          <w:rFonts w:ascii="Calibri" w:hAnsi="Calibri" w:cs="Calibri"/>
          <w:sz w:val="22"/>
          <w:szCs w:val="22"/>
        </w:rPr>
      </w:pPr>
      <w:bookmarkStart w:id="10" w:name="_Hlk12436324"/>
    </w:p>
    <w:p w14:paraId="05D2ADB3" w14:textId="62676724" w:rsidR="005F0B87" w:rsidRDefault="007C42FD" w:rsidP="00944A9B">
      <w:pPr>
        <w:pStyle w:val="Odsazen"/>
        <w:numPr>
          <w:ilvl w:val="0"/>
          <w:numId w:val="32"/>
        </w:numPr>
        <w:rPr>
          <w:rFonts w:ascii="Calibri" w:hAnsi="Calibri" w:cs="Calibri"/>
          <w:sz w:val="22"/>
          <w:szCs w:val="22"/>
        </w:rPr>
      </w:pPr>
      <w:r w:rsidRPr="002B3E5B">
        <w:rPr>
          <w:rFonts w:ascii="Calibri" w:hAnsi="Calibri" w:cs="Calibri"/>
          <w:sz w:val="22"/>
          <w:szCs w:val="22"/>
        </w:rPr>
        <w:t xml:space="preserve">Kupující si vyhrazuje právo </w:t>
      </w:r>
      <w:r w:rsidR="00EE565A">
        <w:rPr>
          <w:rFonts w:ascii="Calibri" w:hAnsi="Calibri" w:cs="Calibri"/>
          <w:sz w:val="22"/>
          <w:szCs w:val="22"/>
        </w:rPr>
        <w:t>zvolit a sdělit prodávajícímu kteroukoliv z níže uvedených variant plnění:</w:t>
      </w:r>
    </w:p>
    <w:p w14:paraId="3A4D67A0" w14:textId="658D5888" w:rsidR="002C4C47" w:rsidRDefault="00F76EFB" w:rsidP="00006CFA">
      <w:pPr>
        <w:pStyle w:val="Odsazen"/>
        <w:numPr>
          <w:ilvl w:val="0"/>
          <w:numId w:val="34"/>
        </w:numPr>
        <w:rPr>
          <w:rFonts w:ascii="Calibri" w:hAnsi="Calibri" w:cs="Calibri"/>
          <w:sz w:val="22"/>
          <w:szCs w:val="22"/>
        </w:rPr>
      </w:pPr>
      <w:r>
        <w:rPr>
          <w:rFonts w:ascii="Calibri" w:hAnsi="Calibri" w:cs="Calibri"/>
          <w:sz w:val="22"/>
          <w:szCs w:val="22"/>
        </w:rPr>
        <w:t xml:space="preserve">sdělit prodávajícímu, že požaduje dodávku vozidel vybavených </w:t>
      </w:r>
      <w:r w:rsidRPr="00006CFA">
        <w:rPr>
          <w:rFonts w:ascii="Calibri" w:hAnsi="Calibri" w:cs="Calibri"/>
          <w:sz w:val="22"/>
          <w:szCs w:val="22"/>
        </w:rPr>
        <w:t>komponent</w:t>
      </w:r>
      <w:r>
        <w:rPr>
          <w:rFonts w:ascii="Calibri" w:hAnsi="Calibri" w:cs="Calibri"/>
          <w:sz w:val="22"/>
          <w:szCs w:val="22"/>
        </w:rPr>
        <w:t>y</w:t>
      </w:r>
      <w:r w:rsidRPr="00006CFA">
        <w:rPr>
          <w:rFonts w:ascii="Calibri" w:hAnsi="Calibri" w:cs="Calibri"/>
          <w:sz w:val="22"/>
          <w:szCs w:val="22"/>
        </w:rPr>
        <w:t xml:space="preserve"> RIS II, EOC II a APC</w:t>
      </w:r>
      <w:r>
        <w:rPr>
          <w:rFonts w:ascii="Calibri" w:hAnsi="Calibri" w:cs="Calibri"/>
          <w:sz w:val="22"/>
          <w:szCs w:val="22"/>
        </w:rPr>
        <w:t xml:space="preserve">, </w:t>
      </w:r>
    </w:p>
    <w:p w14:paraId="04F53858" w14:textId="027E4B85" w:rsidR="00006CFA" w:rsidRDefault="007C42FD" w:rsidP="00006CFA">
      <w:pPr>
        <w:pStyle w:val="Odsazen"/>
        <w:numPr>
          <w:ilvl w:val="0"/>
          <w:numId w:val="34"/>
        </w:numPr>
        <w:rPr>
          <w:rFonts w:ascii="Calibri" w:hAnsi="Calibri" w:cs="Calibri"/>
          <w:sz w:val="22"/>
          <w:szCs w:val="22"/>
        </w:rPr>
      </w:pPr>
      <w:r w:rsidRPr="00006CFA">
        <w:rPr>
          <w:rFonts w:ascii="Calibri" w:hAnsi="Calibri" w:cs="Calibri"/>
          <w:sz w:val="22"/>
          <w:szCs w:val="22"/>
        </w:rPr>
        <w:t>dodat prodávajícímu příslušný počet sad komponentů RIS II</w:t>
      </w:r>
      <w:r w:rsidR="00A1267A" w:rsidRPr="00006CFA">
        <w:rPr>
          <w:rFonts w:ascii="Calibri" w:hAnsi="Calibri" w:cs="Calibri"/>
          <w:sz w:val="22"/>
          <w:szCs w:val="22"/>
        </w:rPr>
        <w:t>,</w:t>
      </w:r>
      <w:r w:rsidR="001A1B02" w:rsidRPr="00006CFA">
        <w:rPr>
          <w:rFonts w:ascii="Calibri" w:hAnsi="Calibri" w:cs="Calibri"/>
          <w:sz w:val="22"/>
          <w:szCs w:val="22"/>
        </w:rPr>
        <w:t xml:space="preserve"> EOC II</w:t>
      </w:r>
      <w:r w:rsidR="00A1267A" w:rsidRPr="00006CFA">
        <w:rPr>
          <w:rFonts w:ascii="Calibri" w:hAnsi="Calibri" w:cs="Calibri"/>
          <w:sz w:val="22"/>
          <w:szCs w:val="22"/>
        </w:rPr>
        <w:t xml:space="preserve"> a APC</w:t>
      </w:r>
      <w:r w:rsidRPr="00006CFA">
        <w:rPr>
          <w:rFonts w:ascii="Calibri" w:hAnsi="Calibri" w:cs="Calibri"/>
          <w:sz w:val="22"/>
          <w:szCs w:val="22"/>
        </w:rPr>
        <w:t xml:space="preserve"> bez kabeláže a konektorů </w:t>
      </w:r>
      <w:r w:rsidR="00093F95">
        <w:rPr>
          <w:rFonts w:ascii="Calibri" w:hAnsi="Calibri" w:cs="Calibri"/>
          <w:sz w:val="22"/>
          <w:szCs w:val="22"/>
        </w:rPr>
        <w:t>(</w:t>
      </w:r>
      <w:r w:rsidR="00467A0C">
        <w:rPr>
          <w:rFonts w:ascii="Calibri" w:hAnsi="Calibri" w:cs="Calibri"/>
          <w:sz w:val="22"/>
          <w:szCs w:val="22"/>
        </w:rPr>
        <w:t xml:space="preserve">a to i </w:t>
      </w:r>
      <w:r w:rsidRPr="00006CFA">
        <w:rPr>
          <w:rFonts w:ascii="Calibri" w:hAnsi="Calibri" w:cs="Calibri"/>
          <w:sz w:val="22"/>
          <w:szCs w:val="22"/>
        </w:rPr>
        <w:t>z vytěženého materiálu ze svých vyřazených vozidel</w:t>
      </w:r>
      <w:r w:rsidR="00467A0C">
        <w:rPr>
          <w:rFonts w:ascii="Calibri" w:hAnsi="Calibri" w:cs="Calibri"/>
          <w:sz w:val="22"/>
          <w:szCs w:val="22"/>
        </w:rPr>
        <w:t>)</w:t>
      </w:r>
      <w:r w:rsidRPr="00006CFA">
        <w:rPr>
          <w:rFonts w:ascii="Calibri" w:hAnsi="Calibri" w:cs="Calibri"/>
          <w:sz w:val="22"/>
          <w:szCs w:val="22"/>
        </w:rPr>
        <w:t xml:space="preserve"> </w:t>
      </w:r>
      <w:r w:rsidR="005F0B87" w:rsidRPr="00006CFA">
        <w:rPr>
          <w:rFonts w:ascii="Calibri" w:hAnsi="Calibri" w:cs="Calibri"/>
          <w:sz w:val="22"/>
          <w:szCs w:val="22"/>
        </w:rPr>
        <w:t>přičemž</w:t>
      </w:r>
      <w:r w:rsidRPr="00006CFA">
        <w:rPr>
          <w:rFonts w:ascii="Calibri" w:hAnsi="Calibri" w:cs="Calibri"/>
          <w:sz w:val="22"/>
          <w:szCs w:val="22"/>
        </w:rPr>
        <w:t xml:space="preserve"> je oprávněn udělit prodávajícímu pokyn, aby</w:t>
      </w:r>
      <w:r w:rsidR="00006CFA" w:rsidRPr="00006CFA">
        <w:rPr>
          <w:rFonts w:ascii="Calibri" w:hAnsi="Calibri" w:cs="Calibri"/>
          <w:sz w:val="22"/>
          <w:szCs w:val="22"/>
        </w:rPr>
        <w:t xml:space="preserve"> </w:t>
      </w:r>
      <w:r w:rsidRPr="00006CFA">
        <w:rPr>
          <w:rFonts w:ascii="Calibri" w:hAnsi="Calibri" w:cs="Calibri"/>
          <w:sz w:val="22"/>
          <w:szCs w:val="22"/>
        </w:rPr>
        <w:t>takto jím prodávajícímu dodané komponenty RIS II</w:t>
      </w:r>
      <w:r w:rsidR="00A1267A" w:rsidRPr="00006CFA">
        <w:rPr>
          <w:rFonts w:ascii="Calibri" w:hAnsi="Calibri" w:cs="Calibri"/>
          <w:sz w:val="22"/>
          <w:szCs w:val="22"/>
        </w:rPr>
        <w:t>,</w:t>
      </w:r>
      <w:r w:rsidR="001A1B02" w:rsidRPr="00006CFA">
        <w:rPr>
          <w:rFonts w:ascii="Calibri" w:hAnsi="Calibri" w:cs="Calibri"/>
          <w:sz w:val="22"/>
          <w:szCs w:val="22"/>
        </w:rPr>
        <w:t xml:space="preserve"> EOC II</w:t>
      </w:r>
      <w:r w:rsidR="00A1267A" w:rsidRPr="00006CFA">
        <w:rPr>
          <w:rFonts w:ascii="Calibri" w:hAnsi="Calibri" w:cs="Calibri"/>
          <w:sz w:val="22"/>
          <w:szCs w:val="22"/>
        </w:rPr>
        <w:t xml:space="preserve"> a APC</w:t>
      </w:r>
      <w:r w:rsidRPr="00006CFA">
        <w:rPr>
          <w:rFonts w:ascii="Calibri" w:hAnsi="Calibri" w:cs="Calibri"/>
          <w:sz w:val="22"/>
          <w:szCs w:val="22"/>
        </w:rPr>
        <w:t xml:space="preserve"> byly použity na vybavení dodávaných vozidel</w:t>
      </w:r>
      <w:r w:rsidR="00467A0C">
        <w:rPr>
          <w:rFonts w:ascii="Calibri" w:hAnsi="Calibri" w:cs="Calibri"/>
          <w:sz w:val="22"/>
          <w:szCs w:val="22"/>
        </w:rPr>
        <w:t>,</w:t>
      </w:r>
    </w:p>
    <w:p w14:paraId="5C07A499" w14:textId="77777777" w:rsidR="00D06883" w:rsidRDefault="00541A68" w:rsidP="00006CFA">
      <w:pPr>
        <w:pStyle w:val="Odsazen"/>
        <w:numPr>
          <w:ilvl w:val="0"/>
          <w:numId w:val="34"/>
        </w:numPr>
        <w:rPr>
          <w:rFonts w:ascii="Calibri" w:hAnsi="Calibri" w:cs="Calibri"/>
          <w:sz w:val="22"/>
          <w:szCs w:val="22"/>
        </w:rPr>
      </w:pPr>
      <w:r>
        <w:rPr>
          <w:rFonts w:ascii="Calibri" w:hAnsi="Calibri" w:cs="Calibri"/>
          <w:sz w:val="22"/>
          <w:szCs w:val="22"/>
        </w:rPr>
        <w:t xml:space="preserve">udělit prodávajícímu pokyn k dodávce vozidel </w:t>
      </w:r>
      <w:r w:rsidR="00467A0C">
        <w:rPr>
          <w:rFonts w:ascii="Calibri" w:hAnsi="Calibri" w:cs="Calibri"/>
          <w:sz w:val="22"/>
          <w:szCs w:val="22"/>
        </w:rPr>
        <w:t>nevybavených</w:t>
      </w:r>
      <w:r>
        <w:rPr>
          <w:rFonts w:ascii="Calibri" w:hAnsi="Calibri" w:cs="Calibri"/>
          <w:sz w:val="22"/>
          <w:szCs w:val="22"/>
        </w:rPr>
        <w:t xml:space="preserve"> </w:t>
      </w:r>
      <w:r w:rsidR="00467A0C" w:rsidRPr="00006CFA">
        <w:rPr>
          <w:rFonts w:ascii="Calibri" w:hAnsi="Calibri" w:cs="Calibri"/>
          <w:sz w:val="22"/>
          <w:szCs w:val="22"/>
        </w:rPr>
        <w:t>komponent</w:t>
      </w:r>
      <w:r w:rsidR="00467A0C">
        <w:rPr>
          <w:rFonts w:ascii="Calibri" w:hAnsi="Calibri" w:cs="Calibri"/>
          <w:sz w:val="22"/>
          <w:szCs w:val="22"/>
        </w:rPr>
        <w:t>y</w:t>
      </w:r>
      <w:r w:rsidR="00467A0C" w:rsidRPr="00006CFA">
        <w:rPr>
          <w:rFonts w:ascii="Calibri" w:hAnsi="Calibri" w:cs="Calibri"/>
          <w:sz w:val="22"/>
          <w:szCs w:val="22"/>
        </w:rPr>
        <w:t xml:space="preserve"> RIS II, EOC II a APC</w:t>
      </w:r>
      <w:r w:rsidR="00D06883">
        <w:rPr>
          <w:rFonts w:ascii="Calibri" w:hAnsi="Calibri" w:cs="Calibri"/>
          <w:sz w:val="22"/>
          <w:szCs w:val="22"/>
        </w:rPr>
        <w:t>, obsahujících však přípravu na instalaci těchto komponent včetně kabeláží a konektorů.</w:t>
      </w:r>
    </w:p>
    <w:p w14:paraId="052C94EF" w14:textId="760BF690" w:rsidR="00ED3028" w:rsidRPr="00006CFA" w:rsidRDefault="00D06883" w:rsidP="00944A9B">
      <w:pPr>
        <w:pStyle w:val="Odsazen"/>
        <w:numPr>
          <w:ilvl w:val="0"/>
          <w:numId w:val="0"/>
        </w:numPr>
        <w:ind w:left="720"/>
        <w:rPr>
          <w:rFonts w:ascii="Calibri" w:hAnsi="Calibri" w:cs="Calibri"/>
          <w:sz w:val="22"/>
          <w:szCs w:val="22"/>
        </w:rPr>
      </w:pPr>
      <w:r>
        <w:rPr>
          <w:rFonts w:ascii="Calibri" w:hAnsi="Calibri" w:cs="Calibri"/>
          <w:sz w:val="22"/>
          <w:szCs w:val="22"/>
        </w:rPr>
        <w:t xml:space="preserve">Zvolená varianta </w:t>
      </w:r>
      <w:r w:rsidR="0091081D">
        <w:rPr>
          <w:rFonts w:ascii="Calibri" w:hAnsi="Calibri" w:cs="Calibri"/>
          <w:sz w:val="22"/>
          <w:szCs w:val="22"/>
        </w:rPr>
        <w:t xml:space="preserve">k dané části plnění </w:t>
      </w:r>
      <w:r w:rsidR="00327472">
        <w:rPr>
          <w:rFonts w:ascii="Calibri" w:hAnsi="Calibri" w:cs="Calibri"/>
          <w:sz w:val="22"/>
          <w:szCs w:val="22"/>
        </w:rPr>
        <w:t xml:space="preserve">(počtu dodávaných vozidel) </w:t>
      </w:r>
      <w:r w:rsidR="007C42FD" w:rsidRPr="00006CFA">
        <w:rPr>
          <w:rFonts w:ascii="Calibri" w:hAnsi="Calibri" w:cs="Calibri"/>
          <w:sz w:val="22"/>
          <w:szCs w:val="22"/>
        </w:rPr>
        <w:t xml:space="preserve"> bude prodávajícímu oznámena nejpozději 8 měsíců před </w:t>
      </w:r>
      <w:r w:rsidR="00327472">
        <w:rPr>
          <w:rFonts w:ascii="Calibri" w:hAnsi="Calibri" w:cs="Calibri"/>
          <w:sz w:val="22"/>
          <w:szCs w:val="22"/>
        </w:rPr>
        <w:t xml:space="preserve">jednotlivým </w:t>
      </w:r>
      <w:r w:rsidR="007C42FD" w:rsidRPr="00006CFA">
        <w:rPr>
          <w:rFonts w:ascii="Calibri" w:hAnsi="Calibri" w:cs="Calibri"/>
          <w:sz w:val="22"/>
          <w:szCs w:val="22"/>
        </w:rPr>
        <w:t xml:space="preserve">termínem dodání vozů. Cena u takto pořízených vozidel bude stanovena v souladu s bodem I. článku 1. této </w:t>
      </w:r>
      <w:r w:rsidR="009809A0" w:rsidRPr="00006CFA">
        <w:rPr>
          <w:rFonts w:ascii="Calibri" w:hAnsi="Calibri" w:cs="Calibri"/>
          <w:sz w:val="22"/>
          <w:szCs w:val="22"/>
        </w:rPr>
        <w:t>smlouvy</w:t>
      </w:r>
      <w:r w:rsidR="007C42FD" w:rsidRPr="00006CFA">
        <w:rPr>
          <w:rFonts w:ascii="Calibri" w:hAnsi="Calibri" w:cs="Calibri"/>
          <w:sz w:val="22"/>
          <w:szCs w:val="22"/>
        </w:rPr>
        <w:t>. Komponenty, které jsou obsaženy v sadě komponentů RIS II</w:t>
      </w:r>
      <w:r w:rsidR="00A1267A" w:rsidRPr="00006CFA">
        <w:rPr>
          <w:rFonts w:ascii="Calibri" w:hAnsi="Calibri" w:cs="Calibri"/>
          <w:sz w:val="22"/>
          <w:szCs w:val="22"/>
        </w:rPr>
        <w:t>,</w:t>
      </w:r>
      <w:r w:rsidR="001A1B02" w:rsidRPr="00006CFA">
        <w:rPr>
          <w:rFonts w:ascii="Calibri" w:hAnsi="Calibri" w:cs="Calibri"/>
          <w:sz w:val="22"/>
          <w:szCs w:val="22"/>
        </w:rPr>
        <w:t xml:space="preserve"> EOC II</w:t>
      </w:r>
      <w:r w:rsidR="00A1267A" w:rsidRPr="00006CFA">
        <w:rPr>
          <w:rFonts w:ascii="Calibri" w:hAnsi="Calibri" w:cs="Calibri"/>
          <w:sz w:val="22"/>
          <w:szCs w:val="22"/>
        </w:rPr>
        <w:t xml:space="preserve"> a APC</w:t>
      </w:r>
      <w:r w:rsidR="007C42FD" w:rsidRPr="00006CFA">
        <w:rPr>
          <w:rFonts w:ascii="Calibri" w:hAnsi="Calibri" w:cs="Calibri"/>
          <w:sz w:val="22"/>
          <w:szCs w:val="22"/>
        </w:rPr>
        <w:t xml:space="preserve"> jsou uvedeny v příloze č. 1 této </w:t>
      </w:r>
      <w:r w:rsidR="009809A0" w:rsidRPr="00006CFA">
        <w:rPr>
          <w:rFonts w:ascii="Calibri" w:hAnsi="Calibri" w:cs="Calibri"/>
          <w:sz w:val="22"/>
          <w:szCs w:val="22"/>
        </w:rPr>
        <w:t>kupní smlouvy</w:t>
      </w:r>
      <w:r w:rsidR="007C42FD" w:rsidRPr="00006CFA">
        <w:rPr>
          <w:rFonts w:ascii="Calibri" w:hAnsi="Calibri" w:cs="Calibri"/>
          <w:sz w:val="22"/>
          <w:szCs w:val="22"/>
        </w:rPr>
        <w:t>.</w:t>
      </w:r>
      <w:r w:rsidR="00ED3028" w:rsidRPr="00006CFA">
        <w:rPr>
          <w:rFonts w:ascii="Calibri" w:hAnsi="Calibri" w:cs="Calibri"/>
          <w:sz w:val="22"/>
          <w:szCs w:val="22"/>
        </w:rPr>
        <w:t xml:space="preserve"> </w:t>
      </w:r>
    </w:p>
    <w:bookmarkEnd w:id="10"/>
    <w:p w14:paraId="16AB2B98" w14:textId="77777777" w:rsidR="002136C2" w:rsidRPr="002B3E5B" w:rsidRDefault="002136C2" w:rsidP="0044676F">
      <w:pPr>
        <w:jc w:val="both"/>
        <w:outlineLvl w:val="0"/>
        <w:rPr>
          <w:rFonts w:ascii="Calibri" w:hAnsi="Calibri" w:cs="Arial"/>
          <w:b/>
          <w:sz w:val="22"/>
          <w:szCs w:val="22"/>
          <w:u w:val="single"/>
        </w:rPr>
      </w:pPr>
    </w:p>
    <w:p w14:paraId="3FB419FF" w14:textId="77777777" w:rsidR="0044676F" w:rsidRPr="002B3E5B" w:rsidRDefault="0044676F" w:rsidP="0044676F">
      <w:pPr>
        <w:jc w:val="both"/>
        <w:outlineLvl w:val="0"/>
        <w:rPr>
          <w:rFonts w:ascii="Calibri" w:hAnsi="Calibri" w:cs="Arial"/>
          <w:b/>
          <w:sz w:val="22"/>
          <w:szCs w:val="22"/>
          <w:u w:val="single"/>
        </w:rPr>
      </w:pPr>
      <w:r w:rsidRPr="002B3E5B">
        <w:rPr>
          <w:rFonts w:ascii="Calibri" w:hAnsi="Calibri" w:cs="Arial"/>
          <w:b/>
          <w:sz w:val="22"/>
          <w:szCs w:val="22"/>
          <w:u w:val="single"/>
        </w:rPr>
        <w:t>VI</w:t>
      </w:r>
      <w:r w:rsidR="00BC1DEF" w:rsidRPr="002B3E5B">
        <w:rPr>
          <w:rFonts w:ascii="Calibri" w:hAnsi="Calibri" w:cs="Arial"/>
          <w:b/>
          <w:sz w:val="22"/>
          <w:szCs w:val="22"/>
          <w:u w:val="single"/>
        </w:rPr>
        <w:t>I</w:t>
      </w:r>
      <w:r w:rsidR="00CA5EDE" w:rsidRPr="002B3E5B">
        <w:rPr>
          <w:rFonts w:ascii="Calibri" w:hAnsi="Calibri" w:cs="Arial"/>
          <w:b/>
          <w:sz w:val="22"/>
          <w:szCs w:val="22"/>
          <w:u w:val="single"/>
        </w:rPr>
        <w:t>I</w:t>
      </w:r>
      <w:r w:rsidRPr="002B3E5B">
        <w:rPr>
          <w:rFonts w:ascii="Calibri" w:hAnsi="Calibri" w:cs="Arial"/>
          <w:b/>
          <w:sz w:val="22"/>
          <w:szCs w:val="22"/>
          <w:u w:val="single"/>
        </w:rPr>
        <w:t>. Závěrečná ujednání</w:t>
      </w:r>
    </w:p>
    <w:p w14:paraId="7B5612D1" w14:textId="77777777" w:rsidR="000A500A" w:rsidRPr="002B3E5B" w:rsidRDefault="000A500A" w:rsidP="0044676F">
      <w:pPr>
        <w:jc w:val="both"/>
        <w:outlineLvl w:val="0"/>
        <w:rPr>
          <w:rFonts w:ascii="Calibri" w:hAnsi="Calibri" w:cs="Arial"/>
          <w:b/>
          <w:sz w:val="22"/>
          <w:szCs w:val="22"/>
          <w:u w:val="single"/>
        </w:rPr>
      </w:pPr>
    </w:p>
    <w:p w14:paraId="301CCB32" w14:textId="77777777" w:rsidR="0044676F" w:rsidRPr="002B3E5B" w:rsidRDefault="0044676F" w:rsidP="0044676F">
      <w:pPr>
        <w:jc w:val="both"/>
        <w:outlineLvl w:val="0"/>
        <w:rPr>
          <w:rFonts w:ascii="Calibri" w:hAnsi="Calibri" w:cs="Arial"/>
          <w:sz w:val="22"/>
          <w:szCs w:val="22"/>
          <w:u w:val="single"/>
        </w:rPr>
      </w:pPr>
      <w:r w:rsidRPr="002B3E5B">
        <w:rPr>
          <w:rFonts w:ascii="Calibri" w:hAnsi="Calibri" w:cs="Arial"/>
          <w:sz w:val="22"/>
          <w:szCs w:val="22"/>
          <w:u w:val="single"/>
        </w:rPr>
        <w:t>1</w:t>
      </w:r>
      <w:r w:rsidR="00506C11" w:rsidRPr="002B3E5B">
        <w:rPr>
          <w:rFonts w:ascii="Calibri" w:hAnsi="Calibri" w:cs="Arial"/>
          <w:sz w:val="22"/>
          <w:szCs w:val="22"/>
          <w:u w:val="single"/>
        </w:rPr>
        <w:t>.</w:t>
      </w:r>
      <w:r w:rsidRPr="002B3E5B">
        <w:rPr>
          <w:rFonts w:ascii="Calibri" w:hAnsi="Calibri" w:cs="Arial"/>
          <w:sz w:val="22"/>
          <w:szCs w:val="22"/>
          <w:u w:val="single"/>
        </w:rPr>
        <w:t xml:space="preserve"> </w:t>
      </w:r>
      <w:r w:rsidR="00506C11" w:rsidRPr="002B3E5B">
        <w:rPr>
          <w:rFonts w:ascii="Calibri" w:hAnsi="Calibri" w:cs="Arial"/>
          <w:sz w:val="22"/>
          <w:szCs w:val="22"/>
          <w:u w:val="single"/>
        </w:rPr>
        <w:t>P</w:t>
      </w:r>
      <w:r w:rsidRPr="002B3E5B">
        <w:rPr>
          <w:rFonts w:ascii="Calibri" w:hAnsi="Calibri" w:cs="Arial"/>
          <w:sz w:val="22"/>
          <w:szCs w:val="22"/>
          <w:u w:val="single"/>
        </w:rPr>
        <w:t xml:space="preserve">řechod </w:t>
      </w:r>
      <w:r w:rsidR="00506C11" w:rsidRPr="002B3E5B">
        <w:rPr>
          <w:rFonts w:ascii="Calibri" w:hAnsi="Calibri" w:cs="Arial"/>
          <w:sz w:val="22"/>
          <w:szCs w:val="22"/>
          <w:u w:val="single"/>
        </w:rPr>
        <w:t xml:space="preserve">vlastnického práva a přechod </w:t>
      </w:r>
      <w:r w:rsidRPr="002B3E5B">
        <w:rPr>
          <w:rFonts w:ascii="Calibri" w:hAnsi="Calibri" w:cs="Arial"/>
          <w:sz w:val="22"/>
          <w:szCs w:val="22"/>
          <w:u w:val="single"/>
        </w:rPr>
        <w:t>nebezpečí škody</w:t>
      </w:r>
    </w:p>
    <w:p w14:paraId="5BAC0CF6" w14:textId="77777777" w:rsidR="0044676F" w:rsidRPr="002B3E5B" w:rsidRDefault="0044676F" w:rsidP="0044676F">
      <w:pPr>
        <w:jc w:val="both"/>
        <w:rPr>
          <w:rFonts w:ascii="Calibri" w:hAnsi="Calibri" w:cs="Arial"/>
          <w:sz w:val="22"/>
          <w:szCs w:val="22"/>
        </w:rPr>
      </w:pPr>
      <w:r w:rsidRPr="002B3E5B">
        <w:rPr>
          <w:rFonts w:ascii="Calibri" w:hAnsi="Calibri" w:cs="Arial"/>
          <w:sz w:val="22"/>
          <w:szCs w:val="22"/>
        </w:rPr>
        <w:t xml:space="preserve">Kupující nabývá </w:t>
      </w:r>
      <w:r w:rsidR="00E403E4" w:rsidRPr="002B3E5B">
        <w:rPr>
          <w:rFonts w:ascii="Calibri" w:hAnsi="Calibri" w:cs="Arial"/>
          <w:sz w:val="22"/>
          <w:szCs w:val="22"/>
        </w:rPr>
        <w:t xml:space="preserve">vlastnické právo </w:t>
      </w:r>
      <w:r w:rsidRPr="002B3E5B">
        <w:rPr>
          <w:rFonts w:ascii="Calibri" w:hAnsi="Calibri" w:cs="Arial"/>
          <w:sz w:val="22"/>
          <w:szCs w:val="22"/>
        </w:rPr>
        <w:t xml:space="preserve">ke zboží </w:t>
      </w:r>
      <w:r w:rsidR="00506C11" w:rsidRPr="002B3E5B">
        <w:rPr>
          <w:rFonts w:ascii="Calibri" w:hAnsi="Calibri" w:cs="Arial"/>
          <w:sz w:val="22"/>
          <w:szCs w:val="22"/>
        </w:rPr>
        <w:t>a n</w:t>
      </w:r>
      <w:r w:rsidRPr="002B3E5B">
        <w:rPr>
          <w:rFonts w:ascii="Calibri" w:hAnsi="Calibri" w:cs="Arial"/>
          <w:sz w:val="22"/>
          <w:szCs w:val="22"/>
        </w:rPr>
        <w:t xml:space="preserve">ebezpečí škody na zboží přechází na kupujícího okamžikem </w:t>
      </w:r>
      <w:r w:rsidR="00C3234F" w:rsidRPr="002B3E5B">
        <w:rPr>
          <w:rFonts w:ascii="Calibri" w:hAnsi="Calibri" w:cs="Arial"/>
          <w:sz w:val="22"/>
          <w:szCs w:val="22"/>
        </w:rPr>
        <w:t>předání vyznačeného na předávacím</w:t>
      </w:r>
      <w:r w:rsidRPr="002B3E5B">
        <w:rPr>
          <w:rFonts w:ascii="Calibri" w:hAnsi="Calibri" w:cs="Arial"/>
          <w:sz w:val="22"/>
          <w:szCs w:val="22"/>
        </w:rPr>
        <w:t xml:space="preserve"> protokolu.</w:t>
      </w:r>
    </w:p>
    <w:p w14:paraId="727A245D" w14:textId="77777777" w:rsidR="0044676F" w:rsidRPr="002B3E5B" w:rsidRDefault="0044676F" w:rsidP="0044676F">
      <w:pPr>
        <w:jc w:val="both"/>
        <w:rPr>
          <w:rFonts w:ascii="Calibri" w:hAnsi="Calibri" w:cs="Arial"/>
          <w:sz w:val="22"/>
          <w:szCs w:val="22"/>
        </w:rPr>
      </w:pPr>
    </w:p>
    <w:p w14:paraId="52D1EC4F" w14:textId="77777777" w:rsidR="0044676F" w:rsidRPr="002B3E5B" w:rsidRDefault="00493E62" w:rsidP="0044676F">
      <w:pPr>
        <w:jc w:val="both"/>
        <w:outlineLvl w:val="0"/>
        <w:rPr>
          <w:rFonts w:ascii="Calibri" w:hAnsi="Calibri" w:cs="Arial"/>
          <w:sz w:val="22"/>
          <w:szCs w:val="22"/>
        </w:rPr>
      </w:pPr>
      <w:r w:rsidRPr="002B3E5B">
        <w:rPr>
          <w:rFonts w:ascii="Calibri" w:hAnsi="Calibri" w:cs="Arial"/>
          <w:sz w:val="22"/>
          <w:szCs w:val="22"/>
          <w:u w:val="single"/>
        </w:rPr>
        <w:t>2</w:t>
      </w:r>
      <w:r w:rsidR="0044676F" w:rsidRPr="002B3E5B">
        <w:rPr>
          <w:rFonts w:ascii="Calibri" w:hAnsi="Calibri" w:cs="Arial"/>
          <w:sz w:val="22"/>
          <w:szCs w:val="22"/>
          <w:u w:val="single"/>
        </w:rPr>
        <w:t xml:space="preserve">. </w:t>
      </w:r>
      <w:r w:rsidR="00B71CF6" w:rsidRPr="002B3E5B">
        <w:rPr>
          <w:rFonts w:ascii="Calibri" w:hAnsi="Calibri" w:cs="Arial"/>
          <w:sz w:val="22"/>
          <w:szCs w:val="22"/>
          <w:u w:val="single"/>
        </w:rPr>
        <w:t>Uveřejňování</w:t>
      </w:r>
      <w:r w:rsidR="0044676F" w:rsidRPr="002B3E5B">
        <w:rPr>
          <w:rFonts w:ascii="Calibri" w:hAnsi="Calibri" w:cs="Arial"/>
          <w:sz w:val="22"/>
          <w:szCs w:val="22"/>
          <w:u w:val="single"/>
        </w:rPr>
        <w:t xml:space="preserve"> informací </w:t>
      </w:r>
    </w:p>
    <w:p w14:paraId="5A637B86" w14:textId="41821953" w:rsidR="00B71CF6" w:rsidRPr="002B3E5B" w:rsidRDefault="00B71CF6" w:rsidP="005033AA">
      <w:pPr>
        <w:pStyle w:val="Normlnweb"/>
        <w:tabs>
          <w:tab w:val="num" w:pos="720"/>
        </w:tabs>
        <w:spacing w:before="0" w:beforeAutospacing="0" w:after="0" w:afterAutospacing="0"/>
        <w:jc w:val="both"/>
        <w:rPr>
          <w:rFonts w:ascii="Calibri" w:hAnsi="Calibri" w:cs="Arial"/>
          <w:sz w:val="22"/>
          <w:szCs w:val="22"/>
        </w:rPr>
      </w:pPr>
      <w:r w:rsidRPr="002B3E5B">
        <w:rPr>
          <w:rFonts w:ascii="Calibri" w:hAnsi="Calibri" w:cs="Arial"/>
          <w:sz w:val="22"/>
          <w:szCs w:val="22"/>
        </w:rPr>
        <w:t xml:space="preserve">Prodávající podpisem této </w:t>
      </w:r>
      <w:r w:rsidR="00584B4F">
        <w:rPr>
          <w:rFonts w:ascii="Calibri" w:hAnsi="Calibri" w:cs="Arial"/>
          <w:sz w:val="22"/>
          <w:szCs w:val="22"/>
        </w:rPr>
        <w:t>smlouvy</w:t>
      </w:r>
      <w:r w:rsidR="00584B4F" w:rsidRPr="002B3E5B">
        <w:rPr>
          <w:rFonts w:ascii="Calibri" w:hAnsi="Calibri" w:cs="Arial"/>
          <w:sz w:val="22"/>
          <w:szCs w:val="22"/>
        </w:rPr>
        <w:t xml:space="preserve"> </w:t>
      </w:r>
      <w:r w:rsidRPr="002B3E5B">
        <w:rPr>
          <w:rFonts w:ascii="Calibri" w:hAnsi="Calibri" w:cs="Arial"/>
          <w:sz w:val="22"/>
          <w:szCs w:val="22"/>
        </w:rPr>
        <w:t xml:space="preserve">bere na vědomí, že kupující je povinným subjektem v souladu se zákonem č. 106/1999 Sb., o svobodném přístupu k informacím (dále jen „zákon“) a v souladu a za podmínek stanovených v zákoně je povinen tuto </w:t>
      </w:r>
      <w:r w:rsidR="00584B4F">
        <w:rPr>
          <w:rFonts w:ascii="Calibri" w:hAnsi="Calibri" w:cs="Arial"/>
          <w:sz w:val="22"/>
          <w:szCs w:val="22"/>
        </w:rPr>
        <w:t>smlouvu</w:t>
      </w:r>
      <w:r w:rsidRPr="002B3E5B">
        <w:rPr>
          <w:rFonts w:ascii="Calibri" w:hAnsi="Calibri" w:cs="Arial"/>
          <w:sz w:val="22"/>
          <w:szCs w:val="22"/>
        </w:rPr>
        <w:t xml:space="preserve">, příp. informace v ní obsažené nebo z ní vyplývající zveřejnit. Informace, které je povinen kupující zveřejnit, se nepovažují za obchodní tajemství ve smyslu ustanovení § 504 zákona č. 89/2012 Sb., občanského zákoníku ani za důvěrný údaj nebo sdělení ve smyslu ustanovení § 1730 odst. 2 občanského zákoníku. Podpisem této </w:t>
      </w:r>
      <w:r w:rsidR="00584B4F">
        <w:rPr>
          <w:rFonts w:ascii="Calibri" w:hAnsi="Calibri" w:cs="Arial"/>
          <w:sz w:val="22"/>
          <w:szCs w:val="22"/>
        </w:rPr>
        <w:t>smlouvy</w:t>
      </w:r>
      <w:r w:rsidR="00584B4F" w:rsidRPr="002B3E5B">
        <w:rPr>
          <w:rFonts w:ascii="Calibri" w:hAnsi="Calibri" w:cs="Arial"/>
          <w:sz w:val="22"/>
          <w:szCs w:val="22"/>
        </w:rPr>
        <w:t xml:space="preserve"> </w:t>
      </w:r>
      <w:r w:rsidRPr="002B3E5B">
        <w:rPr>
          <w:rFonts w:ascii="Calibri" w:hAnsi="Calibri" w:cs="Arial"/>
          <w:sz w:val="22"/>
          <w:szCs w:val="22"/>
        </w:rPr>
        <w:t xml:space="preserve">dále bere prodávající na vědomí, že </w:t>
      </w:r>
      <w:r w:rsidR="00584B4F">
        <w:rPr>
          <w:rFonts w:ascii="Calibri" w:hAnsi="Calibri" w:cs="Arial"/>
          <w:sz w:val="22"/>
          <w:szCs w:val="22"/>
        </w:rPr>
        <w:t>smlouva</w:t>
      </w:r>
      <w:r w:rsidR="00584B4F" w:rsidRPr="002B3E5B">
        <w:rPr>
          <w:rFonts w:ascii="Calibri" w:hAnsi="Calibri" w:cs="Arial"/>
          <w:sz w:val="22"/>
          <w:szCs w:val="22"/>
        </w:rPr>
        <w:t xml:space="preserve"> </w:t>
      </w:r>
      <w:r w:rsidRPr="002B3E5B">
        <w:rPr>
          <w:rFonts w:ascii="Calibri" w:hAnsi="Calibri" w:cs="Arial"/>
          <w:sz w:val="22"/>
          <w:szCs w:val="22"/>
        </w:rPr>
        <w:t>bude zveřejněna na Portálu veřejné správy v Registru smluv podle zákona č. 340/2015 Sb., o zvláštních podmínkách účinnosti některých smluv, uveřejňování těchto smluv a o registru smluv (zákon o registru smluv).</w:t>
      </w:r>
    </w:p>
    <w:p w14:paraId="3586A1F1" w14:textId="77777777" w:rsidR="0044676F" w:rsidRPr="002B3E5B" w:rsidRDefault="0044676F" w:rsidP="0044676F">
      <w:pPr>
        <w:jc w:val="both"/>
        <w:rPr>
          <w:rFonts w:ascii="Calibri" w:hAnsi="Calibri" w:cs="Arial"/>
          <w:sz w:val="22"/>
          <w:szCs w:val="22"/>
        </w:rPr>
      </w:pPr>
    </w:p>
    <w:p w14:paraId="08FF615D" w14:textId="77777777" w:rsidR="0044676F" w:rsidRPr="002B3E5B" w:rsidRDefault="00493E62" w:rsidP="0044676F">
      <w:pPr>
        <w:jc w:val="both"/>
        <w:rPr>
          <w:rFonts w:ascii="Calibri" w:hAnsi="Calibri" w:cs="Arial"/>
          <w:sz w:val="22"/>
          <w:szCs w:val="22"/>
          <w:u w:val="single"/>
        </w:rPr>
      </w:pPr>
      <w:r w:rsidRPr="002B3E5B">
        <w:rPr>
          <w:rFonts w:ascii="Calibri" w:hAnsi="Calibri" w:cs="Arial"/>
          <w:sz w:val="22"/>
          <w:szCs w:val="22"/>
          <w:u w:val="single"/>
        </w:rPr>
        <w:t>3</w:t>
      </w:r>
      <w:r w:rsidR="0044676F" w:rsidRPr="002B3E5B">
        <w:rPr>
          <w:rFonts w:ascii="Calibri" w:hAnsi="Calibri" w:cs="Arial"/>
          <w:sz w:val="22"/>
          <w:szCs w:val="22"/>
          <w:u w:val="single"/>
        </w:rPr>
        <w:t>. Vyšší moc</w:t>
      </w:r>
    </w:p>
    <w:p w14:paraId="4846D2D9" w14:textId="5D69C9A1" w:rsidR="0044676F" w:rsidRPr="002B3E5B" w:rsidRDefault="0044676F" w:rsidP="0044676F">
      <w:pPr>
        <w:ind w:left="28"/>
        <w:jc w:val="both"/>
        <w:rPr>
          <w:rFonts w:ascii="Calibri" w:hAnsi="Calibri" w:cs="Arial"/>
          <w:sz w:val="22"/>
          <w:szCs w:val="22"/>
        </w:rPr>
      </w:pPr>
      <w:r w:rsidRPr="002B3E5B">
        <w:rPr>
          <w:rFonts w:ascii="Calibri" w:hAnsi="Calibri" w:cs="Arial"/>
          <w:sz w:val="22"/>
          <w:szCs w:val="22"/>
        </w:rPr>
        <w:t xml:space="preserve">Za případ vyšší moci se pro účely této </w:t>
      </w:r>
      <w:r w:rsidR="00584B4F">
        <w:rPr>
          <w:rFonts w:ascii="Calibri" w:hAnsi="Calibri" w:cs="Arial"/>
          <w:sz w:val="22"/>
          <w:szCs w:val="22"/>
        </w:rPr>
        <w:t>smlouvy</w:t>
      </w:r>
      <w:r w:rsidR="00584B4F" w:rsidRPr="002B3E5B">
        <w:rPr>
          <w:rFonts w:ascii="Calibri" w:hAnsi="Calibri" w:cs="Arial"/>
          <w:sz w:val="22"/>
          <w:szCs w:val="22"/>
        </w:rPr>
        <w:t xml:space="preserve"> </w:t>
      </w:r>
      <w:r w:rsidRPr="002B3E5B">
        <w:rPr>
          <w:rFonts w:ascii="Calibri" w:hAnsi="Calibri" w:cs="Arial"/>
          <w:sz w:val="22"/>
          <w:szCs w:val="22"/>
        </w:rPr>
        <w:t>rozumí událost vylučující odpovědnost, a to zejména válka, ozbrojený konflikt, embargo, občanské nepokoje, teroristické činy nebo hrozba teroristického činu, epidemie, výbuchy, zemětřesení, povodně</w:t>
      </w:r>
      <w:r w:rsidR="00A831FF" w:rsidRPr="002B3E5B">
        <w:rPr>
          <w:rFonts w:ascii="Calibri" w:hAnsi="Calibri" w:cs="Arial"/>
          <w:sz w:val="22"/>
          <w:szCs w:val="22"/>
        </w:rPr>
        <w:t>,</w:t>
      </w:r>
      <w:r w:rsidRPr="002B3E5B">
        <w:rPr>
          <w:rFonts w:ascii="Calibri" w:hAnsi="Calibri" w:cs="Arial"/>
          <w:sz w:val="22"/>
          <w:szCs w:val="22"/>
        </w:rPr>
        <w:t xml:space="preserve"> požáry, nebo jiné</w:t>
      </w:r>
      <w:r w:rsidR="00A831FF" w:rsidRPr="002B3E5B">
        <w:rPr>
          <w:rFonts w:ascii="Calibri" w:hAnsi="Calibri" w:cs="Arial"/>
          <w:sz w:val="22"/>
          <w:szCs w:val="22"/>
        </w:rPr>
        <w:t xml:space="preserve"> ničivé</w:t>
      </w:r>
      <w:r w:rsidRPr="002B3E5B">
        <w:rPr>
          <w:rFonts w:ascii="Calibri" w:hAnsi="Calibri" w:cs="Arial"/>
          <w:sz w:val="22"/>
          <w:szCs w:val="22"/>
        </w:rPr>
        <w:t xml:space="preserve"> působení přírodních živlů, stávky, a to vše při splnění těchto předpokladů:</w:t>
      </w:r>
    </w:p>
    <w:p w14:paraId="6013B329" w14:textId="77777777" w:rsidR="0044676F" w:rsidRPr="002B3E5B" w:rsidRDefault="0044676F" w:rsidP="0044676F">
      <w:pPr>
        <w:numPr>
          <w:ilvl w:val="0"/>
          <w:numId w:val="3"/>
        </w:numPr>
        <w:overflowPunct/>
        <w:autoSpaceDE/>
        <w:autoSpaceDN/>
        <w:adjustRightInd/>
        <w:spacing w:before="120"/>
        <w:jc w:val="both"/>
        <w:textAlignment w:val="auto"/>
        <w:rPr>
          <w:rFonts w:ascii="Calibri" w:hAnsi="Calibri" w:cs="Arial"/>
          <w:sz w:val="22"/>
          <w:szCs w:val="22"/>
        </w:rPr>
      </w:pPr>
      <w:r w:rsidRPr="002B3E5B">
        <w:rPr>
          <w:rFonts w:ascii="Calibri" w:hAnsi="Calibri" w:cs="Arial"/>
          <w:sz w:val="22"/>
          <w:szCs w:val="22"/>
        </w:rPr>
        <w:lastRenderedPageBreak/>
        <w:t>událost nastala nezávisle na vůli povinné strany a brání jí ve splnění povinnosti,</w:t>
      </w:r>
    </w:p>
    <w:p w14:paraId="6ECD0E0C" w14:textId="4F56AF89" w:rsidR="0044676F" w:rsidRPr="002B3E5B" w:rsidRDefault="0044676F" w:rsidP="0044676F">
      <w:pPr>
        <w:numPr>
          <w:ilvl w:val="0"/>
          <w:numId w:val="3"/>
        </w:numPr>
        <w:overflowPunct/>
        <w:autoSpaceDE/>
        <w:autoSpaceDN/>
        <w:adjustRightInd/>
        <w:spacing w:before="120"/>
        <w:jc w:val="both"/>
        <w:textAlignment w:val="auto"/>
        <w:rPr>
          <w:rFonts w:ascii="Calibri" w:hAnsi="Calibri" w:cs="Arial"/>
          <w:sz w:val="22"/>
          <w:szCs w:val="22"/>
          <w:u w:val="single"/>
        </w:rPr>
      </w:pPr>
      <w:r w:rsidRPr="002B3E5B">
        <w:rPr>
          <w:rFonts w:ascii="Calibri" w:hAnsi="Calibri" w:cs="Arial"/>
          <w:sz w:val="22"/>
          <w:szCs w:val="22"/>
        </w:rPr>
        <w:t xml:space="preserve">nelze rozumně předpokládat, že by povinná strana tuto překážku nebo její následky odvrátila nebo překonala a nelze rozumně předpokládat, že v době uzavření této </w:t>
      </w:r>
      <w:r w:rsidR="00584B4F">
        <w:rPr>
          <w:rFonts w:ascii="Calibri" w:hAnsi="Calibri" w:cs="Arial"/>
          <w:sz w:val="22"/>
          <w:szCs w:val="22"/>
        </w:rPr>
        <w:t>smlouvy</w:t>
      </w:r>
      <w:r w:rsidR="00584B4F" w:rsidRPr="002B3E5B">
        <w:rPr>
          <w:rFonts w:ascii="Calibri" w:hAnsi="Calibri" w:cs="Arial"/>
          <w:sz w:val="22"/>
          <w:szCs w:val="22"/>
        </w:rPr>
        <w:t xml:space="preserve"> </w:t>
      </w:r>
      <w:r w:rsidRPr="002B3E5B">
        <w:rPr>
          <w:rFonts w:ascii="Calibri" w:hAnsi="Calibri" w:cs="Arial"/>
          <w:sz w:val="22"/>
          <w:szCs w:val="22"/>
        </w:rPr>
        <w:t>povinná strana vznik této události předvídala</w:t>
      </w:r>
      <w:r w:rsidR="00EB0D6F" w:rsidRPr="002B3E5B">
        <w:rPr>
          <w:rFonts w:ascii="Calibri" w:hAnsi="Calibri" w:cs="Arial"/>
          <w:sz w:val="22"/>
          <w:szCs w:val="22"/>
        </w:rPr>
        <w:t>.</w:t>
      </w:r>
    </w:p>
    <w:p w14:paraId="4BA0E09D" w14:textId="77777777" w:rsidR="0044676F" w:rsidRPr="002B3E5B" w:rsidRDefault="0044676F" w:rsidP="0044676F">
      <w:pPr>
        <w:jc w:val="both"/>
        <w:outlineLvl w:val="0"/>
        <w:rPr>
          <w:rFonts w:ascii="Calibri" w:hAnsi="Calibri" w:cs="Arial"/>
          <w:sz w:val="22"/>
          <w:szCs w:val="22"/>
          <w:u w:val="single"/>
        </w:rPr>
      </w:pPr>
    </w:p>
    <w:p w14:paraId="75D5C36B" w14:textId="77777777" w:rsidR="0044676F" w:rsidRPr="002B3E5B" w:rsidRDefault="00493E62" w:rsidP="0044676F">
      <w:pPr>
        <w:jc w:val="both"/>
        <w:outlineLvl w:val="0"/>
        <w:rPr>
          <w:rFonts w:ascii="Calibri" w:hAnsi="Calibri" w:cs="Arial"/>
          <w:sz w:val="22"/>
          <w:szCs w:val="22"/>
        </w:rPr>
      </w:pPr>
      <w:r w:rsidRPr="002B3E5B">
        <w:rPr>
          <w:rFonts w:ascii="Calibri" w:hAnsi="Calibri" w:cs="Arial"/>
          <w:sz w:val="22"/>
          <w:szCs w:val="22"/>
          <w:u w:val="single"/>
        </w:rPr>
        <w:t>4</w:t>
      </w:r>
      <w:r w:rsidR="0044676F" w:rsidRPr="002B3E5B">
        <w:rPr>
          <w:rFonts w:ascii="Calibri" w:hAnsi="Calibri" w:cs="Arial"/>
          <w:sz w:val="22"/>
          <w:szCs w:val="22"/>
          <w:u w:val="single"/>
        </w:rPr>
        <w:t>. Právní vztahy a řešení sporů</w:t>
      </w:r>
    </w:p>
    <w:p w14:paraId="24B6DEA7" w14:textId="6DFAAB99" w:rsidR="0044676F" w:rsidRPr="002B3E5B" w:rsidRDefault="0044676F" w:rsidP="00493E62">
      <w:pPr>
        <w:spacing w:before="40"/>
        <w:jc w:val="both"/>
        <w:rPr>
          <w:rFonts w:ascii="Calibri" w:hAnsi="Calibri" w:cs="Arial"/>
          <w:sz w:val="22"/>
          <w:szCs w:val="22"/>
        </w:rPr>
      </w:pPr>
      <w:r w:rsidRPr="002B3E5B">
        <w:rPr>
          <w:rFonts w:ascii="Calibri" w:hAnsi="Calibri" w:cs="Arial"/>
          <w:sz w:val="22"/>
          <w:szCs w:val="22"/>
        </w:rPr>
        <w:t xml:space="preserve">Právní vztahy z této </w:t>
      </w:r>
      <w:r w:rsidR="00584B4F">
        <w:rPr>
          <w:rFonts w:ascii="Calibri" w:hAnsi="Calibri" w:cs="Arial"/>
          <w:sz w:val="22"/>
          <w:szCs w:val="22"/>
        </w:rPr>
        <w:t>smlouvy</w:t>
      </w:r>
      <w:r w:rsidR="00584B4F" w:rsidRPr="002B3E5B">
        <w:rPr>
          <w:rFonts w:ascii="Calibri" w:hAnsi="Calibri" w:cs="Arial"/>
          <w:sz w:val="22"/>
          <w:szCs w:val="22"/>
        </w:rPr>
        <w:t xml:space="preserve"> </w:t>
      </w:r>
      <w:r w:rsidRPr="002B3E5B">
        <w:rPr>
          <w:rFonts w:ascii="Calibri" w:hAnsi="Calibri" w:cs="Arial"/>
          <w:sz w:val="22"/>
          <w:szCs w:val="22"/>
        </w:rPr>
        <w:t xml:space="preserve">vzniklé se řídí příslušnými ustanoveními zákona č. </w:t>
      </w:r>
      <w:r w:rsidR="00A612C6" w:rsidRPr="002B3E5B">
        <w:rPr>
          <w:rFonts w:ascii="Calibri" w:hAnsi="Calibri" w:cs="Arial"/>
          <w:sz w:val="22"/>
          <w:szCs w:val="22"/>
        </w:rPr>
        <w:t>89</w:t>
      </w:r>
      <w:r w:rsidRPr="002B3E5B">
        <w:rPr>
          <w:rFonts w:ascii="Calibri" w:hAnsi="Calibri" w:cs="Arial"/>
          <w:sz w:val="22"/>
          <w:szCs w:val="22"/>
        </w:rPr>
        <w:t>/</w:t>
      </w:r>
      <w:r w:rsidR="00A612C6" w:rsidRPr="002B3E5B">
        <w:rPr>
          <w:rFonts w:ascii="Calibri" w:hAnsi="Calibri" w:cs="Arial"/>
          <w:sz w:val="22"/>
          <w:szCs w:val="22"/>
        </w:rPr>
        <w:t>2012</w:t>
      </w:r>
      <w:r w:rsidRPr="002B3E5B">
        <w:rPr>
          <w:rFonts w:ascii="Calibri" w:hAnsi="Calibri" w:cs="Arial"/>
          <w:sz w:val="22"/>
          <w:szCs w:val="22"/>
        </w:rPr>
        <w:t xml:space="preserve"> Sb., ob</w:t>
      </w:r>
      <w:r w:rsidR="00A612C6" w:rsidRPr="002B3E5B">
        <w:rPr>
          <w:rFonts w:ascii="Calibri" w:hAnsi="Calibri" w:cs="Arial"/>
          <w:sz w:val="22"/>
          <w:szCs w:val="22"/>
        </w:rPr>
        <w:t>čanského</w:t>
      </w:r>
      <w:r w:rsidRPr="002B3E5B">
        <w:rPr>
          <w:rFonts w:ascii="Calibri" w:hAnsi="Calibri" w:cs="Arial"/>
          <w:sz w:val="22"/>
          <w:szCs w:val="22"/>
        </w:rPr>
        <w:t xml:space="preserve"> zákoníku, v platném znění. Strany se zavazují, že veškeré případné spory z této </w:t>
      </w:r>
      <w:r w:rsidR="00584B4F">
        <w:rPr>
          <w:rFonts w:ascii="Calibri" w:hAnsi="Calibri" w:cs="Arial"/>
          <w:sz w:val="22"/>
          <w:szCs w:val="22"/>
        </w:rPr>
        <w:t>smlouvy</w:t>
      </w:r>
      <w:r w:rsidR="00584B4F" w:rsidRPr="002B3E5B">
        <w:rPr>
          <w:rFonts w:ascii="Calibri" w:hAnsi="Calibri" w:cs="Arial"/>
          <w:sz w:val="22"/>
          <w:szCs w:val="22"/>
        </w:rPr>
        <w:t xml:space="preserve"> </w:t>
      </w:r>
      <w:r w:rsidRPr="002B3E5B">
        <w:rPr>
          <w:rFonts w:ascii="Calibri" w:hAnsi="Calibri" w:cs="Arial"/>
          <w:sz w:val="22"/>
          <w:szCs w:val="22"/>
        </w:rPr>
        <w:t>vzniklé se pokusí řešit smírně, vzájemnou dohodou. Nebude-li však dosažení dohody o některé otázce ani přes veškerou snahu možné, bude pro řešení takového sporu rozhodováno obecnými soudy v souladu se zákonem 99/1963 Sb., občanským soudním řádem, ve znění pozdějších předpisů</w:t>
      </w:r>
      <w:r w:rsidR="00BB2B8E" w:rsidRPr="002B3E5B">
        <w:rPr>
          <w:rFonts w:ascii="Calibri" w:hAnsi="Calibri" w:cs="Arial"/>
          <w:sz w:val="22"/>
          <w:szCs w:val="22"/>
        </w:rPr>
        <w:t xml:space="preserve"> s tím, že místně příslušným</w:t>
      </w:r>
      <w:r w:rsidR="00A504C1" w:rsidRPr="002B3E5B">
        <w:rPr>
          <w:rFonts w:ascii="Calibri" w:hAnsi="Calibri" w:cs="Arial"/>
          <w:sz w:val="22"/>
          <w:szCs w:val="22"/>
        </w:rPr>
        <w:t xml:space="preserve"> pro řešení sporu</w:t>
      </w:r>
      <w:r w:rsidR="00BB2B8E" w:rsidRPr="002B3E5B">
        <w:rPr>
          <w:rFonts w:ascii="Calibri" w:hAnsi="Calibri" w:cs="Arial"/>
          <w:sz w:val="22"/>
          <w:szCs w:val="22"/>
        </w:rPr>
        <w:t xml:space="preserve"> je soud kupujícího</w:t>
      </w:r>
      <w:r w:rsidRPr="002B3E5B">
        <w:rPr>
          <w:rFonts w:ascii="Calibri" w:hAnsi="Calibri" w:cs="Arial"/>
          <w:sz w:val="22"/>
          <w:szCs w:val="22"/>
        </w:rPr>
        <w:t xml:space="preserve">. Veškerá vzájemná práva a povinnosti prodávajícího a kupujícího vyplývající z uzavřené </w:t>
      </w:r>
      <w:r w:rsidR="00584B4F">
        <w:rPr>
          <w:rFonts w:ascii="Calibri" w:hAnsi="Calibri" w:cs="Arial"/>
          <w:sz w:val="22"/>
          <w:szCs w:val="22"/>
        </w:rPr>
        <w:t>smlouvy</w:t>
      </w:r>
      <w:r w:rsidR="00584B4F" w:rsidRPr="002B3E5B">
        <w:rPr>
          <w:rFonts w:ascii="Calibri" w:hAnsi="Calibri" w:cs="Arial"/>
          <w:sz w:val="22"/>
          <w:szCs w:val="22"/>
        </w:rPr>
        <w:t xml:space="preserve"> </w:t>
      </w:r>
      <w:r w:rsidRPr="002B3E5B">
        <w:rPr>
          <w:rFonts w:ascii="Calibri" w:hAnsi="Calibri" w:cs="Arial"/>
          <w:sz w:val="22"/>
          <w:szCs w:val="22"/>
        </w:rPr>
        <w:t>se řídí právem České republiky.</w:t>
      </w:r>
    </w:p>
    <w:p w14:paraId="16886D09" w14:textId="77777777" w:rsidR="00EB0FEE" w:rsidRPr="002B3E5B" w:rsidRDefault="00EB0FEE" w:rsidP="00493E62">
      <w:pPr>
        <w:spacing w:before="40"/>
        <w:jc w:val="both"/>
        <w:rPr>
          <w:rFonts w:ascii="Calibri" w:hAnsi="Calibri" w:cs="Arial"/>
          <w:sz w:val="22"/>
          <w:szCs w:val="22"/>
        </w:rPr>
      </w:pPr>
    </w:p>
    <w:p w14:paraId="0ACBA6DF" w14:textId="77777777" w:rsidR="00A612C6" w:rsidRPr="002B3E5B" w:rsidRDefault="00301444" w:rsidP="00301444">
      <w:pPr>
        <w:spacing w:before="40"/>
        <w:jc w:val="both"/>
        <w:rPr>
          <w:rFonts w:ascii="Calibri" w:hAnsi="Calibri" w:cs="Arial"/>
          <w:sz w:val="22"/>
          <w:szCs w:val="22"/>
          <w:u w:val="single"/>
        </w:rPr>
      </w:pPr>
      <w:r w:rsidRPr="002B3E5B">
        <w:rPr>
          <w:rFonts w:ascii="Calibri" w:hAnsi="Calibri" w:cs="Arial"/>
          <w:sz w:val="22"/>
          <w:szCs w:val="22"/>
          <w:u w:val="single"/>
        </w:rPr>
        <w:t xml:space="preserve">5. </w:t>
      </w:r>
      <w:r w:rsidR="00A612C6" w:rsidRPr="002B3E5B">
        <w:rPr>
          <w:rFonts w:ascii="Calibri" w:hAnsi="Calibri" w:cs="Arial"/>
          <w:sz w:val="22"/>
          <w:szCs w:val="22"/>
          <w:u w:val="single"/>
        </w:rPr>
        <w:t>Zákaz postoupení a zastavení pohledávek prodávajícího</w:t>
      </w:r>
    </w:p>
    <w:p w14:paraId="41CD801E" w14:textId="3F27C59A" w:rsidR="00A612C6" w:rsidRPr="002B3E5B" w:rsidRDefault="00A612C6" w:rsidP="00A612C6">
      <w:pPr>
        <w:spacing w:before="40"/>
        <w:jc w:val="both"/>
        <w:rPr>
          <w:rFonts w:ascii="Calibri" w:hAnsi="Calibri" w:cs="Arial"/>
          <w:sz w:val="22"/>
          <w:szCs w:val="22"/>
        </w:rPr>
      </w:pPr>
      <w:r w:rsidRPr="002B3E5B">
        <w:rPr>
          <w:rFonts w:ascii="Calibri" w:hAnsi="Calibri" w:cs="Arial"/>
          <w:sz w:val="22"/>
          <w:szCs w:val="22"/>
        </w:rPr>
        <w:t>Dle dohody smluvních stran nelze postoupit pohledávku</w:t>
      </w:r>
      <w:r w:rsidR="00933218" w:rsidRPr="002B3E5B">
        <w:rPr>
          <w:rFonts w:ascii="Calibri" w:hAnsi="Calibri" w:cs="Arial"/>
          <w:sz w:val="22"/>
          <w:szCs w:val="22"/>
        </w:rPr>
        <w:t xml:space="preserve">, kterou má prodávající za kupujícím z titulu této </w:t>
      </w:r>
      <w:r w:rsidR="00584B4F">
        <w:rPr>
          <w:rFonts w:ascii="Calibri" w:hAnsi="Calibri" w:cs="Arial"/>
          <w:sz w:val="22"/>
          <w:szCs w:val="22"/>
        </w:rPr>
        <w:t>smlouvy</w:t>
      </w:r>
      <w:r w:rsidR="00933218" w:rsidRPr="002B3E5B">
        <w:rPr>
          <w:rFonts w:ascii="Calibri" w:hAnsi="Calibri" w:cs="Arial"/>
          <w:sz w:val="22"/>
          <w:szCs w:val="22"/>
        </w:rPr>
        <w:t xml:space="preserve">, bez předchozího písemného souhlasu kupujícího. Postoupení pohledávky v rozporu s tímto ustanovením je neplatné. Kupující je v takovém případě oprávněn odstoupit od této </w:t>
      </w:r>
      <w:r w:rsidR="00584B4F">
        <w:rPr>
          <w:rFonts w:ascii="Calibri" w:hAnsi="Calibri" w:cs="Arial"/>
          <w:sz w:val="22"/>
          <w:szCs w:val="22"/>
        </w:rPr>
        <w:t>smlouvy</w:t>
      </w:r>
      <w:r w:rsidR="00933218" w:rsidRPr="002B3E5B">
        <w:rPr>
          <w:rFonts w:ascii="Calibri" w:hAnsi="Calibri" w:cs="Arial"/>
          <w:sz w:val="22"/>
          <w:szCs w:val="22"/>
        </w:rPr>
        <w:t xml:space="preserve">. Dle dohody smluvních stran není prodávající oprávněn zastavit pohledávku za kupujícím vzniklou z titulu této </w:t>
      </w:r>
      <w:r w:rsidR="00584B4F">
        <w:rPr>
          <w:rFonts w:ascii="Calibri" w:hAnsi="Calibri" w:cs="Arial"/>
          <w:sz w:val="22"/>
          <w:szCs w:val="22"/>
        </w:rPr>
        <w:t>smlouvy</w:t>
      </w:r>
      <w:r w:rsidR="00584B4F" w:rsidRPr="002B3E5B">
        <w:rPr>
          <w:rFonts w:ascii="Calibri" w:hAnsi="Calibri" w:cs="Arial"/>
          <w:sz w:val="22"/>
          <w:szCs w:val="22"/>
        </w:rPr>
        <w:t xml:space="preserve"> </w:t>
      </w:r>
      <w:r w:rsidR="00933218" w:rsidRPr="002B3E5B">
        <w:rPr>
          <w:rFonts w:ascii="Calibri" w:hAnsi="Calibri" w:cs="Arial"/>
          <w:sz w:val="22"/>
          <w:szCs w:val="22"/>
        </w:rPr>
        <w:t xml:space="preserve">bez předchozího souhlasu kupujícího. V případě porušení této povinnosti je kupující oprávněn odstoupit od této </w:t>
      </w:r>
      <w:r w:rsidR="00584B4F">
        <w:rPr>
          <w:rFonts w:ascii="Calibri" w:hAnsi="Calibri" w:cs="Arial"/>
          <w:sz w:val="22"/>
          <w:szCs w:val="22"/>
        </w:rPr>
        <w:t>smlouvy</w:t>
      </w:r>
      <w:r w:rsidR="00933218" w:rsidRPr="002B3E5B">
        <w:rPr>
          <w:rFonts w:ascii="Calibri" w:hAnsi="Calibri" w:cs="Arial"/>
          <w:sz w:val="22"/>
          <w:szCs w:val="22"/>
        </w:rPr>
        <w:t>.</w:t>
      </w:r>
    </w:p>
    <w:p w14:paraId="393FF427" w14:textId="77777777" w:rsidR="002E1A93" w:rsidRPr="002B3E5B" w:rsidRDefault="002E1A93" w:rsidP="00A612C6">
      <w:pPr>
        <w:spacing w:before="40"/>
        <w:jc w:val="both"/>
        <w:rPr>
          <w:rFonts w:ascii="Calibri" w:hAnsi="Calibri" w:cs="Arial"/>
          <w:sz w:val="22"/>
          <w:szCs w:val="22"/>
        </w:rPr>
      </w:pPr>
    </w:p>
    <w:p w14:paraId="678A635F" w14:textId="77777777" w:rsidR="00301444" w:rsidRPr="002B3E5B" w:rsidRDefault="00301444" w:rsidP="00301444">
      <w:pPr>
        <w:spacing w:before="40"/>
        <w:jc w:val="both"/>
        <w:rPr>
          <w:rFonts w:ascii="Calibri" w:hAnsi="Calibri" w:cs="Arial"/>
          <w:sz w:val="22"/>
          <w:szCs w:val="22"/>
          <w:u w:val="single"/>
        </w:rPr>
      </w:pPr>
      <w:r w:rsidRPr="002B3E5B">
        <w:rPr>
          <w:rFonts w:ascii="Calibri" w:hAnsi="Calibri" w:cs="Arial"/>
          <w:sz w:val="22"/>
          <w:szCs w:val="22"/>
          <w:u w:val="single"/>
        </w:rPr>
        <w:t>6. Salvatorní klauzule</w:t>
      </w:r>
    </w:p>
    <w:p w14:paraId="4313172B" w14:textId="510B5B30" w:rsidR="0044676F" w:rsidRPr="002B3E5B" w:rsidRDefault="00CB4D6D" w:rsidP="00701A20">
      <w:pPr>
        <w:spacing w:before="40"/>
        <w:jc w:val="both"/>
        <w:rPr>
          <w:rFonts w:ascii="Calibri" w:hAnsi="Calibri" w:cs="Arial"/>
          <w:sz w:val="22"/>
          <w:szCs w:val="22"/>
        </w:rPr>
      </w:pPr>
      <w:r w:rsidRPr="002B3E5B">
        <w:rPr>
          <w:rFonts w:ascii="Calibri" w:hAnsi="Calibri" w:cs="Arial"/>
          <w:sz w:val="22"/>
          <w:szCs w:val="22"/>
        </w:rPr>
        <w:t xml:space="preserve">Pokud je některé ustanovení této </w:t>
      </w:r>
      <w:r w:rsidR="009B2F3D">
        <w:rPr>
          <w:rFonts w:ascii="Calibri" w:hAnsi="Calibri" w:cs="Arial"/>
          <w:sz w:val="22"/>
          <w:szCs w:val="22"/>
        </w:rPr>
        <w:t>smlouvy</w:t>
      </w:r>
      <w:r w:rsidR="009B2F3D" w:rsidRPr="002B3E5B">
        <w:rPr>
          <w:rFonts w:ascii="Calibri" w:hAnsi="Calibri" w:cs="Arial"/>
          <w:sz w:val="22"/>
          <w:szCs w:val="22"/>
        </w:rPr>
        <w:t xml:space="preserve"> </w:t>
      </w:r>
      <w:r w:rsidRPr="002B3E5B">
        <w:rPr>
          <w:rFonts w:ascii="Calibri" w:hAnsi="Calibri" w:cs="Arial"/>
          <w:sz w:val="22"/>
          <w:szCs w:val="22"/>
        </w:rPr>
        <w:t xml:space="preserve">nebo jeho použití na určitou osobu či skutečnost v jakémkoli rozsahu shledáno úplně nebo částečně nezákonným, neplatným či nevymahatelným, bude toto ustanovení interpretováno způsobem, který umožňuje jeho maximální vymahatelnost podle příslušného právního předpisu. Vedle ustanovení, která byla shledána nezákonnými, neplatnými nebo nevymahatelnými zůstávají veškerá ostatní ustanovení </w:t>
      </w:r>
      <w:r w:rsidR="009B2F3D">
        <w:rPr>
          <w:rFonts w:ascii="Calibri" w:hAnsi="Calibri" w:cs="Arial"/>
          <w:sz w:val="22"/>
          <w:szCs w:val="22"/>
        </w:rPr>
        <w:t>smlouvy</w:t>
      </w:r>
      <w:r w:rsidR="009B2F3D" w:rsidRPr="002B3E5B">
        <w:rPr>
          <w:rFonts w:ascii="Calibri" w:hAnsi="Calibri" w:cs="Arial"/>
          <w:sz w:val="22"/>
          <w:szCs w:val="22"/>
        </w:rPr>
        <w:t xml:space="preserve"> </w:t>
      </w:r>
      <w:r w:rsidRPr="002B3E5B">
        <w:rPr>
          <w:rFonts w:ascii="Calibri" w:hAnsi="Calibri" w:cs="Arial"/>
          <w:sz w:val="22"/>
          <w:szCs w:val="22"/>
        </w:rPr>
        <w:t>a jejich použití na jakoukoli osobu či skutečnost v každém případě platná a účinná.</w:t>
      </w:r>
    </w:p>
    <w:p w14:paraId="4E6C966D" w14:textId="77777777" w:rsidR="000A500A" w:rsidRPr="002B3E5B" w:rsidRDefault="000A500A" w:rsidP="00701A20">
      <w:pPr>
        <w:spacing w:before="40"/>
        <w:jc w:val="both"/>
        <w:rPr>
          <w:rFonts w:ascii="Calibri" w:hAnsi="Calibri" w:cs="Arial"/>
          <w:sz w:val="22"/>
          <w:szCs w:val="22"/>
        </w:rPr>
      </w:pPr>
    </w:p>
    <w:p w14:paraId="36D3AA37" w14:textId="1203FF77" w:rsidR="0044676F" w:rsidRPr="002B3E5B" w:rsidRDefault="00A612C6" w:rsidP="0044676F">
      <w:pPr>
        <w:jc w:val="both"/>
        <w:outlineLvl w:val="0"/>
        <w:rPr>
          <w:rFonts w:ascii="Calibri" w:hAnsi="Calibri" w:cs="Arial"/>
          <w:sz w:val="22"/>
          <w:szCs w:val="22"/>
          <w:u w:val="single"/>
        </w:rPr>
      </w:pPr>
      <w:r w:rsidRPr="002B3E5B">
        <w:rPr>
          <w:rFonts w:ascii="Calibri" w:hAnsi="Calibri" w:cs="Arial"/>
          <w:sz w:val="22"/>
          <w:szCs w:val="22"/>
          <w:u w:val="single"/>
        </w:rPr>
        <w:t>7</w:t>
      </w:r>
      <w:r w:rsidR="0044676F" w:rsidRPr="002B3E5B">
        <w:rPr>
          <w:rFonts w:ascii="Calibri" w:hAnsi="Calibri" w:cs="Arial"/>
          <w:sz w:val="22"/>
          <w:szCs w:val="22"/>
          <w:u w:val="single"/>
        </w:rPr>
        <w:t xml:space="preserve">. Účinnost </w:t>
      </w:r>
      <w:r w:rsidR="009B2F3D">
        <w:rPr>
          <w:rFonts w:ascii="Calibri" w:hAnsi="Calibri" w:cs="Arial"/>
          <w:sz w:val="22"/>
          <w:szCs w:val="22"/>
          <w:u w:val="single"/>
        </w:rPr>
        <w:t>smlouvy</w:t>
      </w:r>
      <w:r w:rsidR="0044676F" w:rsidRPr="002B3E5B">
        <w:rPr>
          <w:rFonts w:ascii="Calibri" w:hAnsi="Calibri" w:cs="Arial"/>
          <w:sz w:val="22"/>
          <w:szCs w:val="22"/>
          <w:u w:val="single"/>
        </w:rPr>
        <w:t xml:space="preserve">, počet vyhotovení </w:t>
      </w:r>
      <w:r w:rsidR="009B2F3D">
        <w:rPr>
          <w:rFonts w:ascii="Calibri" w:hAnsi="Calibri" w:cs="Arial"/>
          <w:sz w:val="22"/>
          <w:szCs w:val="22"/>
          <w:u w:val="single"/>
        </w:rPr>
        <w:t>smlouvy</w:t>
      </w:r>
    </w:p>
    <w:p w14:paraId="795400F8" w14:textId="233D12D3" w:rsidR="00DD5ADE" w:rsidRPr="00F73F91" w:rsidRDefault="0044676F" w:rsidP="00DD5ADE">
      <w:pPr>
        <w:spacing w:before="40"/>
        <w:jc w:val="both"/>
        <w:rPr>
          <w:rFonts w:ascii="Calibri" w:hAnsi="Calibri" w:cs="Calibri"/>
          <w:sz w:val="22"/>
          <w:szCs w:val="22"/>
        </w:rPr>
      </w:pPr>
      <w:r w:rsidRPr="002B3E5B">
        <w:rPr>
          <w:rFonts w:ascii="Calibri" w:hAnsi="Calibri" w:cs="Arial"/>
          <w:sz w:val="22"/>
          <w:szCs w:val="22"/>
        </w:rPr>
        <w:t xml:space="preserve">Tato </w:t>
      </w:r>
      <w:r w:rsidR="00760BF8">
        <w:rPr>
          <w:rFonts w:ascii="Calibri" w:hAnsi="Calibri" w:cs="Arial"/>
          <w:sz w:val="22"/>
          <w:szCs w:val="22"/>
        </w:rPr>
        <w:t>smlouva</w:t>
      </w:r>
      <w:r w:rsidR="00760BF8" w:rsidRPr="002B3E5B">
        <w:rPr>
          <w:rFonts w:ascii="Calibri" w:hAnsi="Calibri" w:cs="Arial"/>
          <w:sz w:val="22"/>
          <w:szCs w:val="22"/>
        </w:rPr>
        <w:t xml:space="preserve"> </w:t>
      </w:r>
      <w:r w:rsidRPr="002B3E5B">
        <w:rPr>
          <w:rFonts w:ascii="Calibri" w:hAnsi="Calibri" w:cs="Arial"/>
          <w:sz w:val="22"/>
          <w:szCs w:val="22"/>
        </w:rPr>
        <w:t xml:space="preserve">nabývá </w:t>
      </w:r>
      <w:r w:rsidR="00894EEF" w:rsidRPr="002B3E5B">
        <w:rPr>
          <w:rFonts w:ascii="Calibri" w:hAnsi="Calibri" w:cs="Arial"/>
          <w:sz w:val="22"/>
          <w:szCs w:val="22"/>
        </w:rPr>
        <w:t>účinnosti dnem jejího uveřejnění dle zákona č. 340/2015 Sb., o zvláštních podmínkách účinnosti některých smluv, uveřejňování těchto smluv a o registru smluv.</w:t>
      </w:r>
      <w:r w:rsidRPr="002B3E5B">
        <w:rPr>
          <w:rFonts w:ascii="Calibri" w:hAnsi="Calibri" w:cs="Arial"/>
          <w:sz w:val="22"/>
          <w:szCs w:val="22"/>
        </w:rPr>
        <w:t xml:space="preserve"> </w:t>
      </w:r>
      <w:r w:rsidR="00DD5ADE" w:rsidRPr="00F73F91">
        <w:rPr>
          <w:rFonts w:ascii="Calibri" w:hAnsi="Calibri" w:cs="Calibri"/>
          <w:sz w:val="22"/>
          <w:szCs w:val="22"/>
        </w:rPr>
        <w:t>Tato smlouva se uzavírá v elektronické nebo v listinné podobě. Elektronickou podobu smlouvy podepíší smluvní strany elektronickými podpisy. Každá smluvní strana bude mít k dispozici elektronický originál smlouvy. Listinná podoba smlouvy se vyhotovuje ve dvou originálech, z nichž každá ze smluvních stran obdrží po jednom.</w:t>
      </w:r>
    </w:p>
    <w:p w14:paraId="11F183A5" w14:textId="77777777" w:rsidR="00DD5ADE" w:rsidRPr="002B3E5B" w:rsidRDefault="00DD5ADE" w:rsidP="0044676F">
      <w:pPr>
        <w:jc w:val="both"/>
        <w:rPr>
          <w:rFonts w:ascii="Calibri" w:hAnsi="Calibri" w:cs="Arial"/>
          <w:sz w:val="22"/>
          <w:szCs w:val="22"/>
        </w:rPr>
      </w:pPr>
    </w:p>
    <w:p w14:paraId="56EE8A02" w14:textId="572FF370" w:rsidR="000A500A" w:rsidRPr="002B3E5B" w:rsidRDefault="00C528B0" w:rsidP="00DD5ADE">
      <w:pPr>
        <w:jc w:val="both"/>
        <w:outlineLvl w:val="0"/>
        <w:rPr>
          <w:rFonts w:ascii="Calibri" w:hAnsi="Calibri" w:cs="Arial"/>
          <w:sz w:val="22"/>
          <w:szCs w:val="22"/>
        </w:rPr>
      </w:pPr>
      <w:r w:rsidRPr="002B3E5B">
        <w:rPr>
          <w:rFonts w:ascii="Calibri" w:hAnsi="Calibri" w:cs="Arial"/>
          <w:sz w:val="22"/>
          <w:szCs w:val="22"/>
          <w:u w:val="single"/>
        </w:rPr>
        <w:t xml:space="preserve">8. </w:t>
      </w:r>
      <w:r w:rsidR="0044676F" w:rsidRPr="002B3E5B">
        <w:rPr>
          <w:rFonts w:ascii="Calibri" w:hAnsi="Calibri" w:cs="Arial"/>
          <w:sz w:val="22"/>
          <w:szCs w:val="22"/>
          <w:u w:val="single"/>
        </w:rPr>
        <w:t xml:space="preserve">Nedílnou součástí této </w:t>
      </w:r>
      <w:r w:rsidR="00760BF8">
        <w:rPr>
          <w:rFonts w:ascii="Calibri" w:hAnsi="Calibri" w:cs="Arial"/>
          <w:sz w:val="22"/>
          <w:szCs w:val="22"/>
          <w:u w:val="single"/>
        </w:rPr>
        <w:t>smlouvy</w:t>
      </w:r>
      <w:r w:rsidR="00760BF8" w:rsidRPr="002B3E5B">
        <w:rPr>
          <w:rFonts w:ascii="Calibri" w:hAnsi="Calibri" w:cs="Arial"/>
          <w:sz w:val="22"/>
          <w:szCs w:val="22"/>
          <w:u w:val="single"/>
        </w:rPr>
        <w:t xml:space="preserve"> </w:t>
      </w:r>
      <w:r w:rsidR="009B7583" w:rsidRPr="002B3E5B">
        <w:rPr>
          <w:rFonts w:ascii="Calibri" w:hAnsi="Calibri" w:cs="Arial"/>
          <w:sz w:val="22"/>
          <w:szCs w:val="22"/>
          <w:u w:val="single"/>
        </w:rPr>
        <w:t>j</w:t>
      </w:r>
      <w:r w:rsidR="00EC2935" w:rsidRPr="002B3E5B">
        <w:rPr>
          <w:rFonts w:ascii="Calibri" w:hAnsi="Calibri" w:cs="Arial"/>
          <w:sz w:val="22"/>
          <w:szCs w:val="22"/>
          <w:u w:val="single"/>
        </w:rPr>
        <w:t>sou</w:t>
      </w:r>
      <w:r w:rsidR="00EA171B" w:rsidRPr="002B3E5B">
        <w:rPr>
          <w:rFonts w:ascii="Calibri" w:hAnsi="Calibri" w:cs="Arial"/>
          <w:sz w:val="22"/>
          <w:szCs w:val="22"/>
          <w:u w:val="single"/>
        </w:rPr>
        <w:t>:</w:t>
      </w:r>
      <w:r w:rsidR="0044676F" w:rsidRPr="002B3E5B">
        <w:rPr>
          <w:rFonts w:ascii="Calibri" w:hAnsi="Calibri" w:cs="Arial"/>
          <w:sz w:val="22"/>
          <w:szCs w:val="22"/>
          <w:u w:val="single"/>
        </w:rPr>
        <w:t xml:space="preserve"> </w:t>
      </w:r>
    </w:p>
    <w:p w14:paraId="18315CA6" w14:textId="1EFE003C" w:rsidR="005847A9" w:rsidRPr="002B3E5B" w:rsidRDefault="005847A9" w:rsidP="005847A9">
      <w:pPr>
        <w:jc w:val="both"/>
        <w:rPr>
          <w:rFonts w:ascii="Calibri" w:hAnsi="Calibri" w:cs="Calibri"/>
          <w:sz w:val="22"/>
          <w:szCs w:val="22"/>
        </w:rPr>
      </w:pPr>
      <w:r w:rsidRPr="002B3E5B">
        <w:rPr>
          <w:rFonts w:ascii="Calibri" w:hAnsi="Calibri" w:cs="Calibri"/>
          <w:sz w:val="22"/>
          <w:szCs w:val="22"/>
          <w:u w:val="single"/>
        </w:rPr>
        <w:t>Příloha č. 1</w:t>
      </w:r>
      <w:r w:rsidRPr="002B3E5B">
        <w:rPr>
          <w:rFonts w:ascii="Calibri" w:hAnsi="Calibri" w:cs="Calibri"/>
          <w:sz w:val="22"/>
          <w:szCs w:val="22"/>
        </w:rPr>
        <w:t xml:space="preserve"> – </w:t>
      </w:r>
      <w:r w:rsidR="00FD34B6" w:rsidRPr="002B3E5B">
        <w:rPr>
          <w:rFonts w:ascii="Calibri" w:hAnsi="Calibri" w:cs="Calibri"/>
          <w:sz w:val="22"/>
          <w:szCs w:val="22"/>
        </w:rPr>
        <w:t>Technická specifikace</w:t>
      </w:r>
      <w:r w:rsidR="008C5DEF" w:rsidRPr="002B3E5B">
        <w:rPr>
          <w:rFonts w:ascii="Calibri" w:hAnsi="Calibri" w:cs="Calibri"/>
          <w:sz w:val="22"/>
          <w:szCs w:val="22"/>
        </w:rPr>
        <w:t xml:space="preserve">, vycházející ze Soupisu požadavku na dodávku </w:t>
      </w:r>
      <w:r w:rsidR="002B3E32">
        <w:rPr>
          <w:rFonts w:ascii="Calibri" w:hAnsi="Calibri" w:cs="Arial"/>
          <w:sz w:val="22"/>
          <w:szCs w:val="22"/>
        </w:rPr>
        <w:t>kloubových nízkopodlažních autobusů</w:t>
      </w:r>
    </w:p>
    <w:p w14:paraId="38BC11B0" w14:textId="77777777" w:rsidR="005847A9" w:rsidRPr="002B3E5B" w:rsidRDefault="005847A9" w:rsidP="005847A9">
      <w:pPr>
        <w:jc w:val="both"/>
        <w:rPr>
          <w:rFonts w:ascii="Calibri" w:hAnsi="Calibri" w:cs="Calibri"/>
          <w:sz w:val="22"/>
          <w:szCs w:val="22"/>
        </w:rPr>
      </w:pPr>
      <w:r w:rsidRPr="002B3E5B">
        <w:rPr>
          <w:rFonts w:ascii="Calibri" w:hAnsi="Calibri" w:cs="Calibri"/>
          <w:sz w:val="22"/>
          <w:szCs w:val="22"/>
          <w:u w:val="single"/>
        </w:rPr>
        <w:t>Příloha č. 2</w:t>
      </w:r>
      <w:r w:rsidRPr="002B3E5B">
        <w:rPr>
          <w:rFonts w:ascii="Calibri" w:hAnsi="Calibri" w:cs="Calibri"/>
          <w:sz w:val="22"/>
          <w:szCs w:val="22"/>
        </w:rPr>
        <w:t xml:space="preserve"> – </w:t>
      </w:r>
      <w:r w:rsidR="001419A0" w:rsidRPr="002B3E5B">
        <w:rPr>
          <w:rFonts w:ascii="Calibri" w:hAnsi="Calibri" w:cs="Calibri"/>
          <w:sz w:val="22"/>
          <w:szCs w:val="22"/>
        </w:rPr>
        <w:t>Vybrané technické parametry a požadovaná nabídková dokumentace</w:t>
      </w:r>
    </w:p>
    <w:p w14:paraId="21FF6E6C" w14:textId="1DB815D6" w:rsidR="00D971F6" w:rsidRPr="002B3E5B" w:rsidRDefault="00D971F6" w:rsidP="00D971F6">
      <w:pPr>
        <w:jc w:val="both"/>
        <w:rPr>
          <w:rFonts w:ascii="Calibri" w:hAnsi="Calibri" w:cs="Calibri"/>
          <w:sz w:val="22"/>
          <w:szCs w:val="22"/>
        </w:rPr>
      </w:pPr>
      <w:bookmarkStart w:id="11" w:name="_Hlk12436099"/>
      <w:r w:rsidRPr="002B3E5B">
        <w:rPr>
          <w:rFonts w:ascii="Calibri" w:hAnsi="Calibri" w:cs="Calibri"/>
          <w:sz w:val="22"/>
          <w:szCs w:val="22"/>
          <w:u w:val="single"/>
        </w:rPr>
        <w:t xml:space="preserve">Příloha č. </w:t>
      </w:r>
      <w:r w:rsidR="00F84B01" w:rsidRPr="002B3E5B">
        <w:rPr>
          <w:rFonts w:ascii="Calibri" w:hAnsi="Calibri" w:cs="Calibri"/>
          <w:sz w:val="22"/>
          <w:szCs w:val="22"/>
          <w:u w:val="single"/>
        </w:rPr>
        <w:t>3</w:t>
      </w:r>
      <w:r w:rsidRPr="002B3E5B">
        <w:rPr>
          <w:rFonts w:ascii="Calibri" w:hAnsi="Calibri" w:cs="Calibri"/>
          <w:sz w:val="22"/>
          <w:szCs w:val="22"/>
        </w:rPr>
        <w:t xml:space="preserve"> – Smlouva o zajištění záručního, mimozáručního a pozáručního servisu včetně těchto příloh: </w:t>
      </w:r>
    </w:p>
    <w:p w14:paraId="5F3BE4C6" w14:textId="07838550" w:rsidR="00D971F6" w:rsidRPr="002B3E5B" w:rsidRDefault="00D971F6" w:rsidP="00D971F6">
      <w:pPr>
        <w:numPr>
          <w:ilvl w:val="0"/>
          <w:numId w:val="28"/>
        </w:numPr>
        <w:jc w:val="both"/>
        <w:rPr>
          <w:rFonts w:ascii="Calibri" w:hAnsi="Calibri" w:cs="Calibri"/>
          <w:sz w:val="22"/>
          <w:szCs w:val="22"/>
        </w:rPr>
      </w:pPr>
      <w:r w:rsidRPr="002B3E5B">
        <w:rPr>
          <w:rFonts w:ascii="Calibri" w:hAnsi="Calibri" w:cs="Calibri"/>
          <w:sz w:val="22"/>
          <w:szCs w:val="22"/>
        </w:rPr>
        <w:t>Protokol o vzniku nové servisní opravy</w:t>
      </w:r>
    </w:p>
    <w:p w14:paraId="17C45AF8" w14:textId="394D022C" w:rsidR="00D971F6" w:rsidRDefault="00D971F6" w:rsidP="00D971F6">
      <w:pPr>
        <w:numPr>
          <w:ilvl w:val="0"/>
          <w:numId w:val="28"/>
        </w:numPr>
        <w:jc w:val="both"/>
        <w:rPr>
          <w:rFonts w:ascii="Calibri" w:hAnsi="Calibri" w:cs="Calibri"/>
          <w:sz w:val="22"/>
          <w:szCs w:val="22"/>
        </w:rPr>
      </w:pPr>
      <w:r w:rsidRPr="002B3E5B">
        <w:rPr>
          <w:rFonts w:ascii="Calibri" w:hAnsi="Calibri" w:cs="Calibri"/>
          <w:sz w:val="22"/>
          <w:szCs w:val="22"/>
        </w:rPr>
        <w:t>Rozsah školení (autorizace)</w:t>
      </w:r>
    </w:p>
    <w:p w14:paraId="0F4CEB6D" w14:textId="146E1C5B" w:rsidR="00FE0AE1" w:rsidRPr="002B3E5B" w:rsidRDefault="00FE0AE1" w:rsidP="00FE0AE1">
      <w:pPr>
        <w:jc w:val="both"/>
        <w:rPr>
          <w:rFonts w:ascii="Calibri" w:hAnsi="Calibri" w:cs="Calibri"/>
          <w:sz w:val="22"/>
          <w:szCs w:val="22"/>
        </w:rPr>
      </w:pPr>
      <w:r w:rsidRPr="00FE0AE1">
        <w:rPr>
          <w:rFonts w:ascii="Calibri" w:hAnsi="Calibri" w:cs="Calibri"/>
          <w:sz w:val="22"/>
          <w:szCs w:val="22"/>
          <w:u w:val="single"/>
        </w:rPr>
        <w:t>Příloha č. 4</w:t>
      </w:r>
      <w:r>
        <w:rPr>
          <w:rFonts w:ascii="Calibri" w:hAnsi="Calibri" w:cs="Calibri"/>
          <w:sz w:val="22"/>
          <w:szCs w:val="22"/>
        </w:rPr>
        <w:t xml:space="preserve"> – </w:t>
      </w:r>
      <w:r w:rsidR="007B5334">
        <w:rPr>
          <w:rFonts w:ascii="Calibri" w:hAnsi="Calibri" w:cs="Calibri"/>
          <w:sz w:val="22"/>
          <w:szCs w:val="22"/>
        </w:rPr>
        <w:t>Samostatně n</w:t>
      </w:r>
      <w:r>
        <w:rPr>
          <w:rFonts w:ascii="Calibri" w:hAnsi="Calibri" w:cs="Calibri"/>
          <w:sz w:val="22"/>
          <w:szCs w:val="22"/>
        </w:rPr>
        <w:t>aceněné položky</w:t>
      </w:r>
      <w:r w:rsidR="007B5334">
        <w:rPr>
          <w:rFonts w:ascii="Calibri" w:hAnsi="Calibri" w:cs="Calibri"/>
          <w:sz w:val="22"/>
          <w:szCs w:val="22"/>
        </w:rPr>
        <w:t xml:space="preserve"> </w:t>
      </w:r>
      <w:r w:rsidR="00251CFE" w:rsidRPr="00FE0AE1">
        <w:rPr>
          <w:rFonts w:ascii="Calibri" w:hAnsi="Calibri" w:cs="Arial"/>
          <w:sz w:val="22"/>
          <w:szCs w:val="22"/>
        </w:rPr>
        <w:t xml:space="preserve">5.1. Sada diagnostických zařízení, 5.2. Sada speciálního nářadí pro údržbu a opravy autobusů a </w:t>
      </w:r>
      <w:r w:rsidR="00251CFE">
        <w:rPr>
          <w:rFonts w:ascii="Calibri" w:hAnsi="Calibri" w:cs="Arial"/>
          <w:sz w:val="22"/>
          <w:szCs w:val="22"/>
        </w:rPr>
        <w:t>5.3 Z</w:t>
      </w:r>
      <w:r w:rsidR="00251CFE" w:rsidRPr="00FE0AE1">
        <w:rPr>
          <w:rFonts w:ascii="Calibri" w:hAnsi="Calibri" w:cs="Arial"/>
          <w:sz w:val="22"/>
          <w:szCs w:val="22"/>
        </w:rPr>
        <w:t>aškolení zaměstnanců kupujícího.</w:t>
      </w:r>
    </w:p>
    <w:bookmarkEnd w:id="11"/>
    <w:p w14:paraId="62E2AA2B" w14:textId="77777777" w:rsidR="0044676F" w:rsidRDefault="0044676F" w:rsidP="0044676F">
      <w:pPr>
        <w:jc w:val="both"/>
        <w:rPr>
          <w:rFonts w:ascii="Calibri" w:hAnsi="Calibri" w:cs="Arial"/>
          <w:sz w:val="22"/>
          <w:szCs w:val="22"/>
        </w:rPr>
      </w:pPr>
    </w:p>
    <w:p w14:paraId="2CA717CD" w14:textId="26CAA18A" w:rsidR="00DC0755" w:rsidRDefault="00DC0755" w:rsidP="00FA6230">
      <w:pPr>
        <w:tabs>
          <w:tab w:val="left" w:pos="2220"/>
        </w:tabs>
        <w:jc w:val="both"/>
        <w:rPr>
          <w:rFonts w:ascii="Calibri" w:hAnsi="Calibri" w:cs="Arial"/>
          <w:sz w:val="22"/>
          <w:szCs w:val="22"/>
        </w:rPr>
      </w:pPr>
    </w:p>
    <w:p w14:paraId="2148E7B2" w14:textId="28F58E77" w:rsidR="0044676F" w:rsidRPr="00FB5A8F" w:rsidRDefault="00832AB9" w:rsidP="0044676F">
      <w:pPr>
        <w:jc w:val="both"/>
        <w:rPr>
          <w:rFonts w:ascii="Calibri" w:hAnsi="Calibri" w:cs="Arial"/>
          <w:sz w:val="22"/>
          <w:szCs w:val="22"/>
        </w:rPr>
      </w:pPr>
      <w:r w:rsidRPr="00FB5A8F">
        <w:rPr>
          <w:rFonts w:ascii="Calibri" w:hAnsi="Calibri" w:cs="Arial"/>
          <w:sz w:val="22"/>
          <w:szCs w:val="22"/>
        </w:rPr>
        <w:t xml:space="preserve">V </w:t>
      </w:r>
      <w:r w:rsidR="007E7243" w:rsidRPr="007E7243">
        <w:rPr>
          <w:rFonts w:ascii="Calibri" w:hAnsi="Calibri" w:cs="Arial"/>
          <w:b/>
          <w:bCs/>
          <w:sz w:val="22"/>
          <w:szCs w:val="22"/>
          <w:highlight w:val="yellow"/>
        </w:rPr>
        <w:t>xxxxxxxxxxx</w:t>
      </w:r>
      <w:r w:rsidR="0044676F" w:rsidRPr="00FB5A8F">
        <w:rPr>
          <w:rFonts w:ascii="Calibri" w:hAnsi="Calibri" w:cs="Arial"/>
          <w:sz w:val="22"/>
          <w:szCs w:val="22"/>
        </w:rPr>
        <w:t xml:space="preserve"> dne</w:t>
      </w:r>
      <w:r w:rsidR="009C529D">
        <w:rPr>
          <w:rFonts w:ascii="Calibri" w:hAnsi="Calibri" w:cs="Arial"/>
          <w:sz w:val="22"/>
          <w:szCs w:val="22"/>
        </w:rPr>
        <w:t xml:space="preserve">                                                        </w:t>
      </w:r>
      <w:r w:rsidR="0044676F" w:rsidRPr="00FB5A8F">
        <w:rPr>
          <w:rFonts w:ascii="Calibri" w:hAnsi="Calibri" w:cs="Arial"/>
          <w:sz w:val="22"/>
          <w:szCs w:val="22"/>
        </w:rPr>
        <w:tab/>
      </w:r>
      <w:r w:rsidR="0044676F" w:rsidRPr="00FB5A8F">
        <w:rPr>
          <w:rFonts w:ascii="Calibri" w:hAnsi="Calibri" w:cs="Arial"/>
          <w:sz w:val="22"/>
          <w:szCs w:val="22"/>
        </w:rPr>
        <w:tab/>
      </w:r>
      <w:r w:rsidR="00777F6C" w:rsidRPr="00FB5A8F">
        <w:rPr>
          <w:rFonts w:ascii="Calibri" w:hAnsi="Calibri" w:cs="Arial"/>
          <w:sz w:val="22"/>
          <w:szCs w:val="22"/>
        </w:rPr>
        <w:t>V</w:t>
      </w:r>
      <w:r w:rsidR="0044676F" w:rsidRPr="00FB5A8F">
        <w:rPr>
          <w:rFonts w:ascii="Calibri" w:hAnsi="Calibri" w:cs="Arial"/>
          <w:sz w:val="22"/>
          <w:szCs w:val="22"/>
        </w:rPr>
        <w:t> Brně dne</w:t>
      </w:r>
    </w:p>
    <w:p w14:paraId="1F59EAE4" w14:textId="77777777" w:rsidR="0044676F" w:rsidRPr="00FB5A8F" w:rsidRDefault="0044676F" w:rsidP="0044676F">
      <w:pPr>
        <w:spacing w:before="60"/>
        <w:jc w:val="both"/>
        <w:rPr>
          <w:rFonts w:ascii="Calibri" w:hAnsi="Calibri" w:cs="Arial"/>
          <w:sz w:val="22"/>
          <w:szCs w:val="22"/>
        </w:rPr>
      </w:pPr>
      <w:r w:rsidRPr="00FB5A8F">
        <w:rPr>
          <w:rFonts w:ascii="Calibri" w:hAnsi="Calibri" w:cs="Arial"/>
          <w:b/>
          <w:sz w:val="22"/>
          <w:szCs w:val="22"/>
        </w:rPr>
        <w:t>prodávající:</w:t>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t>kupující:</w:t>
      </w:r>
    </w:p>
    <w:p w14:paraId="5794DEF4" w14:textId="77777777" w:rsidR="0044676F" w:rsidRPr="00FB5A8F" w:rsidRDefault="0044676F" w:rsidP="0044676F">
      <w:pPr>
        <w:jc w:val="both"/>
        <w:rPr>
          <w:rFonts w:ascii="Calibri" w:hAnsi="Calibri" w:cs="Arial"/>
          <w:sz w:val="22"/>
          <w:szCs w:val="22"/>
        </w:rPr>
      </w:pPr>
    </w:p>
    <w:p w14:paraId="2290CE16" w14:textId="77777777" w:rsidR="00814F05" w:rsidRDefault="00814F05" w:rsidP="0044676F">
      <w:pPr>
        <w:jc w:val="both"/>
        <w:rPr>
          <w:rFonts w:ascii="Calibri" w:hAnsi="Calibri" w:cs="Arial"/>
          <w:sz w:val="22"/>
          <w:szCs w:val="22"/>
        </w:rPr>
      </w:pPr>
    </w:p>
    <w:p w14:paraId="72BC30E6" w14:textId="77777777" w:rsidR="0044676F" w:rsidRPr="00FB5A8F" w:rsidRDefault="0044676F" w:rsidP="0044676F">
      <w:pPr>
        <w:jc w:val="both"/>
        <w:rPr>
          <w:rFonts w:ascii="Calibri" w:hAnsi="Calibri" w:cs="Arial"/>
          <w:sz w:val="22"/>
          <w:szCs w:val="22"/>
        </w:rPr>
      </w:pPr>
    </w:p>
    <w:p w14:paraId="38ACCD15" w14:textId="77777777" w:rsidR="0044676F" w:rsidRPr="00FB5A8F" w:rsidRDefault="0044676F" w:rsidP="0044676F">
      <w:pPr>
        <w:spacing w:before="60"/>
        <w:jc w:val="both"/>
        <w:rPr>
          <w:rFonts w:ascii="Calibri" w:hAnsi="Calibri" w:cs="Arial"/>
          <w:sz w:val="22"/>
          <w:szCs w:val="22"/>
        </w:rPr>
      </w:pPr>
      <w:r w:rsidRPr="00FB5A8F">
        <w:rPr>
          <w:rFonts w:ascii="Calibri" w:hAnsi="Calibri" w:cs="Arial"/>
          <w:sz w:val="22"/>
          <w:szCs w:val="22"/>
        </w:rPr>
        <w:t>……………………………………</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t xml:space="preserve">                 </w:t>
      </w:r>
      <w:r w:rsidR="00493E62">
        <w:rPr>
          <w:rFonts w:ascii="Calibri" w:hAnsi="Calibri" w:cs="Arial"/>
          <w:sz w:val="22"/>
          <w:szCs w:val="22"/>
        </w:rPr>
        <w:tab/>
      </w:r>
      <w:r w:rsidRPr="00FB5A8F">
        <w:rPr>
          <w:rFonts w:ascii="Calibri" w:hAnsi="Calibri" w:cs="Arial"/>
          <w:sz w:val="22"/>
          <w:szCs w:val="22"/>
        </w:rPr>
        <w:t xml:space="preserve"> </w:t>
      </w:r>
      <w:r w:rsidR="00D61CF4">
        <w:rPr>
          <w:rFonts w:ascii="Calibri" w:hAnsi="Calibri" w:cs="Arial"/>
          <w:sz w:val="22"/>
          <w:szCs w:val="22"/>
        </w:rPr>
        <w:t xml:space="preserve"> </w:t>
      </w:r>
      <w:r w:rsidR="00D61CF4">
        <w:rPr>
          <w:rFonts w:ascii="Calibri" w:hAnsi="Calibri"/>
        </w:rPr>
        <w:t>…………………………………..</w:t>
      </w:r>
    </w:p>
    <w:p w14:paraId="58447D43" w14:textId="31DC1C85" w:rsidR="0044676F" w:rsidRPr="00FB5A8F" w:rsidRDefault="00D82703" w:rsidP="00206854">
      <w:pPr>
        <w:jc w:val="both"/>
        <w:rPr>
          <w:rFonts w:ascii="Calibri" w:hAnsi="Calibri" w:cs="Arial"/>
          <w:b/>
          <w:sz w:val="22"/>
          <w:szCs w:val="22"/>
        </w:rPr>
      </w:pPr>
      <w:r>
        <w:rPr>
          <w:rFonts w:ascii="Calibri" w:hAnsi="Calibri" w:cs="Arial"/>
          <w:sz w:val="22"/>
          <w:szCs w:val="22"/>
        </w:rPr>
        <w:t xml:space="preserve"> </w:t>
      </w:r>
      <w:r w:rsidRPr="00D302EC">
        <w:rPr>
          <w:rFonts w:ascii="Calibri" w:hAnsi="Calibri" w:cs="Arial"/>
          <w:b/>
          <w:bCs/>
          <w:sz w:val="22"/>
          <w:szCs w:val="22"/>
        </w:rPr>
        <w:t xml:space="preserve"> </w:t>
      </w:r>
      <w:r w:rsidR="00D302EC" w:rsidRPr="00D302EC">
        <w:rPr>
          <w:rFonts w:ascii="Calibri" w:hAnsi="Calibri" w:cs="Arial"/>
          <w:b/>
          <w:bCs/>
          <w:sz w:val="22"/>
          <w:szCs w:val="22"/>
          <w:highlight w:val="yellow"/>
        </w:rPr>
        <w:t>xxxxxxxxxxxxxxxxxxxxxx</w:t>
      </w:r>
      <w:r w:rsidR="009C287F">
        <w:rPr>
          <w:rFonts w:ascii="Calibri" w:hAnsi="Calibri" w:cs="Arial"/>
          <w:sz w:val="22"/>
          <w:szCs w:val="22"/>
        </w:rPr>
        <w:tab/>
      </w:r>
      <w:r w:rsidR="009C287F">
        <w:rPr>
          <w:rFonts w:ascii="Calibri" w:hAnsi="Calibri" w:cs="Arial"/>
          <w:sz w:val="22"/>
          <w:szCs w:val="22"/>
        </w:rPr>
        <w:tab/>
      </w:r>
      <w:r w:rsidR="009C287F">
        <w:rPr>
          <w:rFonts w:ascii="Calibri" w:hAnsi="Calibri" w:cs="Arial"/>
          <w:sz w:val="22"/>
          <w:szCs w:val="22"/>
        </w:rPr>
        <w:tab/>
      </w:r>
      <w:r w:rsidR="009C287F">
        <w:rPr>
          <w:rFonts w:ascii="Calibri" w:hAnsi="Calibri" w:cs="Arial"/>
          <w:sz w:val="22"/>
          <w:szCs w:val="22"/>
        </w:rPr>
        <w:tab/>
      </w:r>
      <w:r>
        <w:rPr>
          <w:rFonts w:ascii="Calibri" w:hAnsi="Calibri" w:cs="Arial"/>
          <w:sz w:val="22"/>
          <w:szCs w:val="22"/>
        </w:rPr>
        <w:t xml:space="preserve"> </w:t>
      </w:r>
      <w:r w:rsidR="00206854">
        <w:rPr>
          <w:rFonts w:ascii="Calibri" w:hAnsi="Calibri" w:cs="Arial"/>
          <w:sz w:val="22"/>
          <w:szCs w:val="22"/>
        </w:rPr>
        <w:t xml:space="preserve">              </w:t>
      </w:r>
      <w:r>
        <w:rPr>
          <w:rFonts w:ascii="Calibri" w:hAnsi="Calibri" w:cs="Arial"/>
          <w:sz w:val="22"/>
          <w:szCs w:val="22"/>
        </w:rPr>
        <w:t xml:space="preserve">     </w:t>
      </w:r>
      <w:r w:rsidR="0044676F" w:rsidRPr="00FB5A8F">
        <w:rPr>
          <w:rFonts w:ascii="Calibri" w:hAnsi="Calibri" w:cs="Arial"/>
          <w:sz w:val="22"/>
          <w:szCs w:val="22"/>
        </w:rPr>
        <w:t xml:space="preserve">Ing. </w:t>
      </w:r>
      <w:r w:rsidR="005D1047" w:rsidRPr="00FB5A8F">
        <w:rPr>
          <w:rFonts w:ascii="Calibri" w:hAnsi="Calibri" w:cs="Arial"/>
          <w:sz w:val="22"/>
          <w:szCs w:val="22"/>
        </w:rPr>
        <w:t>Miloš Havránek</w:t>
      </w:r>
      <w:r w:rsidR="0044676F" w:rsidRPr="00FB5A8F">
        <w:rPr>
          <w:rFonts w:ascii="Calibri" w:hAnsi="Calibri" w:cs="Arial"/>
          <w:sz w:val="22"/>
          <w:szCs w:val="22"/>
        </w:rPr>
        <w:t xml:space="preserve">    </w:t>
      </w:r>
    </w:p>
    <w:p w14:paraId="56865CFD" w14:textId="37B970A2" w:rsidR="0044676F" w:rsidRPr="00FB5A8F" w:rsidRDefault="00D302EC" w:rsidP="0044676F">
      <w:pPr>
        <w:jc w:val="both"/>
        <w:rPr>
          <w:rFonts w:ascii="Calibri" w:hAnsi="Calibri" w:cs="Arial"/>
          <w:sz w:val="22"/>
          <w:szCs w:val="22"/>
        </w:rPr>
      </w:pPr>
      <w:r>
        <w:rPr>
          <w:rFonts w:ascii="Calibri" w:hAnsi="Calibri" w:cs="Arial"/>
          <w:b/>
          <w:bCs/>
          <w:sz w:val="22"/>
          <w:szCs w:val="22"/>
          <w:highlight w:val="yellow"/>
        </w:rPr>
        <w:t xml:space="preserve">  </w:t>
      </w:r>
      <w:r w:rsidRPr="00D302EC">
        <w:rPr>
          <w:rFonts w:ascii="Calibri" w:hAnsi="Calibri" w:cs="Arial"/>
          <w:b/>
          <w:bCs/>
          <w:sz w:val="22"/>
          <w:szCs w:val="22"/>
          <w:highlight w:val="yellow"/>
        </w:rPr>
        <w:t>xxxxxxxxxxxxxxxxxxxxxx</w:t>
      </w:r>
      <w:r w:rsidR="0044676F" w:rsidRPr="00FB5A8F">
        <w:rPr>
          <w:rFonts w:ascii="Calibri" w:hAnsi="Calibri" w:cs="Arial"/>
          <w:sz w:val="22"/>
          <w:szCs w:val="22"/>
        </w:rPr>
        <w:tab/>
      </w:r>
      <w:r w:rsidR="0044676F" w:rsidRPr="00FB5A8F">
        <w:rPr>
          <w:rFonts w:ascii="Calibri" w:hAnsi="Calibri" w:cs="Arial"/>
          <w:sz w:val="22"/>
          <w:szCs w:val="22"/>
        </w:rPr>
        <w:tab/>
      </w:r>
      <w:r w:rsidR="0044676F" w:rsidRPr="00FB5A8F">
        <w:rPr>
          <w:rFonts w:ascii="Calibri" w:hAnsi="Calibri" w:cs="Arial"/>
          <w:sz w:val="22"/>
          <w:szCs w:val="22"/>
        </w:rPr>
        <w:tab/>
      </w:r>
      <w:r w:rsidR="0044676F" w:rsidRPr="00FB5A8F">
        <w:rPr>
          <w:rFonts w:ascii="Calibri" w:hAnsi="Calibri" w:cs="Arial"/>
          <w:sz w:val="22"/>
          <w:szCs w:val="22"/>
        </w:rPr>
        <w:tab/>
      </w:r>
      <w:r w:rsidR="0044676F" w:rsidRPr="00FB5A8F">
        <w:rPr>
          <w:rFonts w:ascii="Calibri" w:hAnsi="Calibri" w:cs="Arial"/>
          <w:sz w:val="22"/>
          <w:szCs w:val="22"/>
        </w:rPr>
        <w:tab/>
      </w:r>
      <w:r w:rsidR="009C287F">
        <w:rPr>
          <w:rFonts w:ascii="Calibri" w:hAnsi="Calibri" w:cs="Arial"/>
          <w:sz w:val="22"/>
          <w:szCs w:val="22"/>
        </w:rPr>
        <w:t xml:space="preserve"> předseda představenstva</w:t>
      </w:r>
      <w:r w:rsidR="0044676F" w:rsidRPr="00FB5A8F">
        <w:rPr>
          <w:rFonts w:ascii="Calibri" w:hAnsi="Calibri" w:cs="Arial"/>
          <w:sz w:val="22"/>
          <w:szCs w:val="22"/>
        </w:rPr>
        <w:t xml:space="preserve"> </w:t>
      </w:r>
    </w:p>
    <w:p w14:paraId="7BAA3417" w14:textId="5C67EB01" w:rsidR="0044676F" w:rsidRPr="00FB5A8F" w:rsidRDefault="0044676F" w:rsidP="0044676F">
      <w:pPr>
        <w:jc w:val="both"/>
        <w:rPr>
          <w:rFonts w:ascii="Calibri" w:hAnsi="Calibri" w:cs="Arial"/>
          <w:sz w:val="22"/>
          <w:szCs w:val="22"/>
        </w:rPr>
      </w:pPr>
      <w:r w:rsidRPr="00FB5A8F">
        <w:rPr>
          <w:rFonts w:ascii="Calibri" w:hAnsi="Calibri" w:cs="Arial"/>
          <w:sz w:val="22"/>
          <w:szCs w:val="22"/>
        </w:rPr>
        <w:tab/>
        <w:t xml:space="preserve">                            </w:t>
      </w:r>
      <w:r w:rsidRPr="00FB5A8F">
        <w:rPr>
          <w:rFonts w:ascii="Calibri" w:hAnsi="Calibri" w:cs="Arial"/>
          <w:sz w:val="22"/>
          <w:szCs w:val="22"/>
        </w:rPr>
        <w:tab/>
        <w:t xml:space="preserve">          </w:t>
      </w:r>
    </w:p>
    <w:p w14:paraId="5058561C" w14:textId="79A76B41" w:rsidR="00FA6230" w:rsidRDefault="00FA6230" w:rsidP="009A7892">
      <w:pPr>
        <w:rPr>
          <w:rFonts w:ascii="Calibri" w:hAnsi="Calibri"/>
        </w:rPr>
      </w:pPr>
      <w:r>
        <w:rPr>
          <w:rFonts w:ascii="Calibri" w:hAnsi="Calibri"/>
        </w:rPr>
        <w:t xml:space="preserve">                                                                                                             </w:t>
      </w:r>
    </w:p>
    <w:p w14:paraId="67EC55FF" w14:textId="77777777" w:rsidR="00FA6230" w:rsidRDefault="00FA6230" w:rsidP="009A7892">
      <w:pPr>
        <w:rPr>
          <w:rFonts w:ascii="Calibri" w:hAnsi="Calibri"/>
        </w:rPr>
      </w:pPr>
      <w:r>
        <w:rPr>
          <w:rFonts w:ascii="Calibri" w:hAnsi="Calibri"/>
        </w:rPr>
        <w:t xml:space="preserve">                                                                                                           …………………………………..</w:t>
      </w:r>
    </w:p>
    <w:p w14:paraId="70AC1211" w14:textId="77777777" w:rsidR="00FA6230" w:rsidRPr="00BC3E8C" w:rsidRDefault="00FA6230" w:rsidP="009A7892">
      <w:pPr>
        <w:rPr>
          <w:rFonts w:ascii="Calibri" w:hAnsi="Calibri"/>
          <w:sz w:val="22"/>
          <w:szCs w:val="22"/>
        </w:rPr>
      </w:pPr>
      <w:r>
        <w:rPr>
          <w:rFonts w:ascii="Calibri" w:hAnsi="Calibri"/>
        </w:rPr>
        <w:t xml:space="preserve">                                                                                                              </w:t>
      </w:r>
      <w:r w:rsidR="00F84B01">
        <w:rPr>
          <w:rFonts w:ascii="Calibri" w:hAnsi="Calibri"/>
          <w:sz w:val="22"/>
          <w:szCs w:val="22"/>
        </w:rPr>
        <w:t>Mgr. Bc. Marek Viskot</w:t>
      </w:r>
      <w:r w:rsidRPr="00BC3E8C">
        <w:rPr>
          <w:rFonts w:ascii="Calibri" w:hAnsi="Calibri"/>
          <w:sz w:val="22"/>
          <w:szCs w:val="22"/>
        </w:rPr>
        <w:t xml:space="preserve">   </w:t>
      </w:r>
    </w:p>
    <w:p w14:paraId="143E0EBD" w14:textId="77777777" w:rsidR="00FA6230" w:rsidRPr="00BC3E8C" w:rsidRDefault="00FA6230" w:rsidP="009A7892">
      <w:pPr>
        <w:rPr>
          <w:rFonts w:ascii="Calibri" w:hAnsi="Calibri"/>
          <w:sz w:val="22"/>
          <w:szCs w:val="22"/>
        </w:rPr>
      </w:pPr>
      <w:r w:rsidRPr="00BC3E8C">
        <w:rPr>
          <w:rFonts w:ascii="Calibri" w:hAnsi="Calibri"/>
          <w:sz w:val="22"/>
          <w:szCs w:val="22"/>
        </w:rPr>
        <w:t xml:space="preserve">                                                                                                     </w:t>
      </w:r>
      <w:r w:rsidR="00BC3E8C">
        <w:rPr>
          <w:rFonts w:ascii="Calibri" w:hAnsi="Calibri"/>
          <w:sz w:val="22"/>
          <w:szCs w:val="22"/>
        </w:rPr>
        <w:t xml:space="preserve">                     člen</w:t>
      </w:r>
      <w:r w:rsidRPr="00BC3E8C">
        <w:rPr>
          <w:rFonts w:ascii="Calibri" w:hAnsi="Calibri"/>
          <w:sz w:val="22"/>
          <w:szCs w:val="22"/>
        </w:rPr>
        <w:t xml:space="preserve"> představenstva</w:t>
      </w:r>
    </w:p>
    <w:sectPr w:rsidR="00FA6230" w:rsidRPr="00BC3E8C" w:rsidSect="003370EC">
      <w:footerReference w:type="even" r:id="rId15"/>
      <w:footerReference w:type="default" r:id="rId16"/>
      <w:pgSz w:w="11906" w:h="16838"/>
      <w:pgMar w:top="1418"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DA566" w14:textId="77777777" w:rsidR="009A622F" w:rsidRDefault="009A622F">
      <w:r>
        <w:separator/>
      </w:r>
    </w:p>
  </w:endnote>
  <w:endnote w:type="continuationSeparator" w:id="0">
    <w:p w14:paraId="2E128535" w14:textId="77777777" w:rsidR="009A622F" w:rsidRDefault="009A6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BoldItalic">
    <w:panose1 w:val="00000000000000000000"/>
    <w:charset w:val="EE"/>
    <w:family w:val="auto"/>
    <w:notTrueType/>
    <w:pitch w:val="default"/>
    <w:sig w:usb0="00000005" w:usb1="00000000" w:usb2="00000000" w:usb3="00000000" w:csb0="0000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CA136" w14:textId="77777777" w:rsidR="00D365FF" w:rsidRDefault="00D365FF" w:rsidP="004010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FA178CB" w14:textId="77777777" w:rsidR="00D365FF" w:rsidRDefault="00D365FF" w:rsidP="0040101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0BCA6" w14:textId="40DCB141" w:rsidR="00D365FF" w:rsidRPr="000A0D17" w:rsidRDefault="00D365FF" w:rsidP="00401012">
    <w:pPr>
      <w:pStyle w:val="Zpat"/>
      <w:framePr w:wrap="around" w:vAnchor="text" w:hAnchor="margin" w:xAlign="center" w:y="1"/>
      <w:rPr>
        <w:rStyle w:val="slostrnky"/>
        <w:sz w:val="20"/>
      </w:rPr>
    </w:pPr>
    <w:r>
      <w:rPr>
        <w:rStyle w:val="slostrnky"/>
        <w:sz w:val="20"/>
      </w:rPr>
      <w:t>s</w:t>
    </w:r>
    <w:r w:rsidRPr="000A0D17">
      <w:rPr>
        <w:rStyle w:val="slostrnky"/>
        <w:sz w:val="20"/>
      </w:rPr>
      <w:t xml:space="preserve">trana </w:t>
    </w:r>
    <w:r w:rsidRPr="000A0D17">
      <w:rPr>
        <w:rStyle w:val="slostrnky"/>
        <w:sz w:val="20"/>
      </w:rPr>
      <w:fldChar w:fldCharType="begin"/>
    </w:r>
    <w:r w:rsidRPr="000A0D17">
      <w:rPr>
        <w:rStyle w:val="slostrnky"/>
        <w:sz w:val="20"/>
      </w:rPr>
      <w:instrText xml:space="preserve">PAGE  </w:instrText>
    </w:r>
    <w:r w:rsidRPr="000A0D17">
      <w:rPr>
        <w:rStyle w:val="slostrnky"/>
        <w:sz w:val="20"/>
      </w:rPr>
      <w:fldChar w:fldCharType="separate"/>
    </w:r>
    <w:r w:rsidR="007352D5">
      <w:rPr>
        <w:rStyle w:val="slostrnky"/>
        <w:noProof/>
        <w:sz w:val="20"/>
      </w:rPr>
      <w:t>14</w:t>
    </w:r>
    <w:r w:rsidRPr="000A0D17">
      <w:rPr>
        <w:rStyle w:val="slostrnky"/>
        <w:sz w:val="20"/>
      </w:rPr>
      <w:fldChar w:fldCharType="end"/>
    </w:r>
    <w:r w:rsidRPr="000A0D17">
      <w:rPr>
        <w:rStyle w:val="slostrnky"/>
        <w:sz w:val="20"/>
      </w:rPr>
      <w:t xml:space="preserve"> (celkem </w:t>
    </w:r>
    <w:r>
      <w:rPr>
        <w:rStyle w:val="slostrnky"/>
        <w:sz w:val="20"/>
      </w:rPr>
      <w:t>1</w:t>
    </w:r>
    <w:r w:rsidR="00EB55D8">
      <w:rPr>
        <w:rStyle w:val="slostrnky"/>
        <w:sz w:val="20"/>
      </w:rPr>
      <w:t>3</w:t>
    </w:r>
    <w:r w:rsidRPr="000A0D17">
      <w:rPr>
        <w:rStyle w:val="slostrnky"/>
        <w:sz w:val="20"/>
      </w:rPr>
      <w:t>)</w:t>
    </w:r>
  </w:p>
  <w:p w14:paraId="203207DF" w14:textId="70A4A75A" w:rsidR="00D365FF" w:rsidRPr="000A0D17" w:rsidRDefault="00772300">
    <w:pPr>
      <w:pStyle w:val="Zpat"/>
      <w:rPr>
        <w:sz w:val="20"/>
      </w:rPr>
    </w:pPr>
    <w:r>
      <w:rPr>
        <w:sz w:val="20"/>
      </w:rPr>
      <w:t>Kupní smlouva</w:t>
    </w:r>
    <w:r w:rsidR="00D365FF" w:rsidRPr="00197D8E">
      <w:rPr>
        <w:sz w:val="20"/>
      </w:rPr>
      <w:t xml:space="preserve"> č. </w:t>
    </w:r>
    <w:r>
      <w:rPr>
        <w:sz w:val="20"/>
      </w:rPr>
      <w:t>25</w:t>
    </w:r>
    <w:r w:rsidR="00D365FF" w:rsidRPr="00197D8E">
      <w:rPr>
        <w:sz w:val="20"/>
      </w:rPr>
      <w:t>/</w:t>
    </w:r>
    <w:r w:rsidR="00B7505F">
      <w:rPr>
        <w:sz w:val="20"/>
      </w:rPr>
      <w:t>426</w:t>
    </w:r>
    <w:r w:rsidR="00CE6439" w:rsidRPr="00197D8E">
      <w:rPr>
        <w:sz w:val="20"/>
      </w:rPr>
      <w:t>/</w:t>
    </w:r>
    <w:r w:rsidR="00D365FF" w:rsidRPr="00197D8E">
      <w:rPr>
        <w:sz w:val="20"/>
      </w:rPr>
      <w:t>5010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D9C58" w14:textId="77777777" w:rsidR="009A622F" w:rsidRDefault="009A622F">
      <w:r>
        <w:separator/>
      </w:r>
    </w:p>
  </w:footnote>
  <w:footnote w:type="continuationSeparator" w:id="0">
    <w:p w14:paraId="262AAA8D" w14:textId="77777777" w:rsidR="009A622F" w:rsidRDefault="009A62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9F4"/>
    <w:multiLevelType w:val="hybridMultilevel"/>
    <w:tmpl w:val="EB5E07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12A4E7B"/>
    <w:multiLevelType w:val="hybridMultilevel"/>
    <w:tmpl w:val="CDB65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8F0F57"/>
    <w:multiLevelType w:val="multilevel"/>
    <w:tmpl w:val="565A4AF8"/>
    <w:lvl w:ilvl="0">
      <w:start w:val="1"/>
      <w:numFmt w:val="decimal"/>
      <w:pStyle w:val="lnek"/>
      <w:suff w:val="nothing"/>
      <w:lvlText w:val="Článek %1"/>
      <w:lvlJc w:val="left"/>
      <w:pPr>
        <w:ind w:left="0" w:firstLine="0"/>
      </w:pPr>
      <w:rPr>
        <w:rFonts w:hint="default"/>
      </w:rPr>
    </w:lvl>
    <w:lvl w:ilvl="1">
      <w:start w:val="1"/>
      <w:numFmt w:val="decimal"/>
      <w:pStyle w:val="Odsazen"/>
      <w:lvlText w:val="%1.%2"/>
      <w:lvlJc w:val="left"/>
      <w:pPr>
        <w:tabs>
          <w:tab w:val="num" w:pos="737"/>
        </w:tabs>
        <w:ind w:left="737" w:hanging="737"/>
      </w:pPr>
      <w:rPr>
        <w:rFonts w:hint="default"/>
        <w:strike w:val="0"/>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5.%6."/>
      <w:lvlJc w:val="left"/>
      <w:pPr>
        <w:tabs>
          <w:tab w:val="num" w:pos="0"/>
        </w:tabs>
        <w:ind w:left="708" w:hanging="708"/>
      </w:pPr>
      <w:rPr>
        <w:rFonts w:hint="default"/>
      </w:rPr>
    </w:lvl>
    <w:lvl w:ilvl="6">
      <w:start w:val="1"/>
      <w:numFmt w:val="decimal"/>
      <w:lvlText w:val="%5.%6.%7."/>
      <w:lvlJc w:val="left"/>
      <w:pPr>
        <w:tabs>
          <w:tab w:val="num" w:pos="0"/>
        </w:tabs>
        <w:ind w:left="1416" w:hanging="708"/>
      </w:pPr>
      <w:rPr>
        <w:rFonts w:hint="default"/>
      </w:rPr>
    </w:lvl>
    <w:lvl w:ilvl="7">
      <w:start w:val="1"/>
      <w:numFmt w:val="decimal"/>
      <w:lvlText w:val="%5.%6.%7.%8."/>
      <w:lvlJc w:val="left"/>
      <w:pPr>
        <w:tabs>
          <w:tab w:val="num" w:pos="0"/>
        </w:tabs>
        <w:ind w:left="2124" w:hanging="708"/>
      </w:pPr>
      <w:rPr>
        <w:rFonts w:hint="default"/>
      </w:rPr>
    </w:lvl>
    <w:lvl w:ilvl="8">
      <w:start w:val="1"/>
      <w:numFmt w:val="decimal"/>
      <w:lvlText w:val="%5.%6.%7.%8.%9."/>
      <w:lvlJc w:val="left"/>
      <w:pPr>
        <w:tabs>
          <w:tab w:val="num" w:pos="0"/>
        </w:tabs>
        <w:ind w:left="2832" w:hanging="708"/>
      </w:pPr>
      <w:rPr>
        <w:rFonts w:hint="default"/>
      </w:rPr>
    </w:lvl>
  </w:abstractNum>
  <w:abstractNum w:abstractNumId="4" w15:restartNumberingAfterBreak="0">
    <w:nsid w:val="057B61B8"/>
    <w:multiLevelType w:val="hybridMultilevel"/>
    <w:tmpl w:val="24BA509A"/>
    <w:lvl w:ilvl="0" w:tplc="59021446">
      <w:start w:val="1"/>
      <w:numFmt w:val="bullet"/>
      <w:lvlText w:val="-"/>
      <w:lvlJc w:val="left"/>
      <w:pPr>
        <w:ind w:left="900" w:hanging="360"/>
      </w:pPr>
      <w:rPr>
        <w:rFonts w:ascii="Calibri" w:hAnsi="Calibri"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5" w15:restartNumberingAfterBreak="0">
    <w:nsid w:val="06911DF6"/>
    <w:multiLevelType w:val="hybridMultilevel"/>
    <w:tmpl w:val="183AAD80"/>
    <w:lvl w:ilvl="0" w:tplc="CD28FFC6">
      <w:start w:val="3"/>
      <w:numFmt w:val="bullet"/>
      <w:lvlText w:val="-"/>
      <w:lvlJc w:val="left"/>
      <w:pPr>
        <w:ind w:left="388" w:hanging="360"/>
      </w:pPr>
      <w:rPr>
        <w:rFonts w:ascii="Calibri" w:eastAsia="Times New Roman" w:hAnsi="Calibri" w:cs="Arial" w:hint="default"/>
      </w:rPr>
    </w:lvl>
    <w:lvl w:ilvl="1" w:tplc="04050003" w:tentative="1">
      <w:start w:val="1"/>
      <w:numFmt w:val="bullet"/>
      <w:lvlText w:val="o"/>
      <w:lvlJc w:val="left"/>
      <w:pPr>
        <w:ind w:left="1108" w:hanging="360"/>
      </w:pPr>
      <w:rPr>
        <w:rFonts w:ascii="Courier New" w:hAnsi="Courier New" w:cs="Courier New" w:hint="default"/>
      </w:rPr>
    </w:lvl>
    <w:lvl w:ilvl="2" w:tplc="04050005" w:tentative="1">
      <w:start w:val="1"/>
      <w:numFmt w:val="bullet"/>
      <w:lvlText w:val=""/>
      <w:lvlJc w:val="left"/>
      <w:pPr>
        <w:ind w:left="1828" w:hanging="360"/>
      </w:pPr>
      <w:rPr>
        <w:rFonts w:ascii="Wingdings" w:hAnsi="Wingdings" w:hint="default"/>
      </w:rPr>
    </w:lvl>
    <w:lvl w:ilvl="3" w:tplc="04050001" w:tentative="1">
      <w:start w:val="1"/>
      <w:numFmt w:val="bullet"/>
      <w:lvlText w:val=""/>
      <w:lvlJc w:val="left"/>
      <w:pPr>
        <w:ind w:left="2548" w:hanging="360"/>
      </w:pPr>
      <w:rPr>
        <w:rFonts w:ascii="Symbol" w:hAnsi="Symbol" w:hint="default"/>
      </w:rPr>
    </w:lvl>
    <w:lvl w:ilvl="4" w:tplc="04050003" w:tentative="1">
      <w:start w:val="1"/>
      <w:numFmt w:val="bullet"/>
      <w:lvlText w:val="o"/>
      <w:lvlJc w:val="left"/>
      <w:pPr>
        <w:ind w:left="3268" w:hanging="360"/>
      </w:pPr>
      <w:rPr>
        <w:rFonts w:ascii="Courier New" w:hAnsi="Courier New" w:cs="Courier New" w:hint="default"/>
      </w:rPr>
    </w:lvl>
    <w:lvl w:ilvl="5" w:tplc="04050005" w:tentative="1">
      <w:start w:val="1"/>
      <w:numFmt w:val="bullet"/>
      <w:lvlText w:val=""/>
      <w:lvlJc w:val="left"/>
      <w:pPr>
        <w:ind w:left="3988" w:hanging="360"/>
      </w:pPr>
      <w:rPr>
        <w:rFonts w:ascii="Wingdings" w:hAnsi="Wingdings" w:hint="default"/>
      </w:rPr>
    </w:lvl>
    <w:lvl w:ilvl="6" w:tplc="04050001" w:tentative="1">
      <w:start w:val="1"/>
      <w:numFmt w:val="bullet"/>
      <w:lvlText w:val=""/>
      <w:lvlJc w:val="left"/>
      <w:pPr>
        <w:ind w:left="4708" w:hanging="360"/>
      </w:pPr>
      <w:rPr>
        <w:rFonts w:ascii="Symbol" w:hAnsi="Symbol" w:hint="default"/>
      </w:rPr>
    </w:lvl>
    <w:lvl w:ilvl="7" w:tplc="04050003" w:tentative="1">
      <w:start w:val="1"/>
      <w:numFmt w:val="bullet"/>
      <w:lvlText w:val="o"/>
      <w:lvlJc w:val="left"/>
      <w:pPr>
        <w:ind w:left="5428" w:hanging="360"/>
      </w:pPr>
      <w:rPr>
        <w:rFonts w:ascii="Courier New" w:hAnsi="Courier New" w:cs="Courier New" w:hint="default"/>
      </w:rPr>
    </w:lvl>
    <w:lvl w:ilvl="8" w:tplc="04050005" w:tentative="1">
      <w:start w:val="1"/>
      <w:numFmt w:val="bullet"/>
      <w:lvlText w:val=""/>
      <w:lvlJc w:val="left"/>
      <w:pPr>
        <w:ind w:left="6148" w:hanging="360"/>
      </w:pPr>
      <w:rPr>
        <w:rFonts w:ascii="Wingdings" w:hAnsi="Wingdings" w:hint="default"/>
      </w:rPr>
    </w:lvl>
  </w:abstractNum>
  <w:abstractNum w:abstractNumId="6" w15:restartNumberingAfterBreak="0">
    <w:nsid w:val="0C5C53B5"/>
    <w:multiLevelType w:val="hybridMultilevel"/>
    <w:tmpl w:val="6694C2FC"/>
    <w:lvl w:ilvl="0" w:tplc="C1764368">
      <w:start w:val="1"/>
      <w:numFmt w:val="lowerLetter"/>
      <w:lvlText w:val="%1)"/>
      <w:lvlJc w:val="left"/>
      <w:pPr>
        <w:ind w:left="720" w:hanging="360"/>
      </w:pPr>
      <w:rPr>
        <w:rFonts w:ascii="Calibri" w:eastAsia="Times New Roman" w:hAnsi="Calibri"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7B1789"/>
    <w:multiLevelType w:val="hybridMultilevel"/>
    <w:tmpl w:val="1B04AC02"/>
    <w:lvl w:ilvl="0" w:tplc="76AC145A">
      <w:start w:val="1"/>
      <w:numFmt w:val="lowerLetter"/>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F874301"/>
    <w:multiLevelType w:val="hybridMultilevel"/>
    <w:tmpl w:val="ECF4D570"/>
    <w:lvl w:ilvl="0" w:tplc="81E24B5E">
      <w:start w:val="2"/>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D46035"/>
    <w:multiLevelType w:val="hybridMultilevel"/>
    <w:tmpl w:val="D2548414"/>
    <w:lvl w:ilvl="0" w:tplc="5226E3C4">
      <w:start w:val="1"/>
      <w:numFmt w:val="lowerRoman"/>
      <w:lvlText w:val="%1)"/>
      <w:lvlJc w:val="left"/>
      <w:pPr>
        <w:ind w:left="1440" w:hanging="360"/>
      </w:pPr>
      <w:rPr>
        <w:rFonts w:ascii="Calibri" w:eastAsia="Times New Roman" w:hAnsi="Calibri"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E50942"/>
    <w:multiLevelType w:val="hybridMultilevel"/>
    <w:tmpl w:val="A8B6D224"/>
    <w:lvl w:ilvl="0" w:tplc="81E24B5E">
      <w:start w:val="2"/>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6256EB"/>
    <w:multiLevelType w:val="hybridMultilevel"/>
    <w:tmpl w:val="6C0A3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F7499F"/>
    <w:multiLevelType w:val="hybridMultilevel"/>
    <w:tmpl w:val="5CD0F1B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AD35DDB"/>
    <w:multiLevelType w:val="hybridMultilevel"/>
    <w:tmpl w:val="C9B0FB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021132"/>
    <w:multiLevelType w:val="hybridMultilevel"/>
    <w:tmpl w:val="A44C9EF8"/>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5" w15:restartNumberingAfterBreak="0">
    <w:nsid w:val="44D5725A"/>
    <w:multiLevelType w:val="hybridMultilevel"/>
    <w:tmpl w:val="2458C340"/>
    <w:lvl w:ilvl="0" w:tplc="74D0BA6A">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74495"/>
    <w:multiLevelType w:val="hybridMultilevel"/>
    <w:tmpl w:val="B32AFAB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A56721"/>
    <w:multiLevelType w:val="hybridMultilevel"/>
    <w:tmpl w:val="FF029DBE"/>
    <w:lvl w:ilvl="0" w:tplc="C87E361A">
      <w:start w:val="1"/>
      <w:numFmt w:val="bullet"/>
      <w:lvlText w:val="-"/>
      <w:lvlJc w:val="left"/>
      <w:pPr>
        <w:ind w:left="720" w:hanging="360"/>
      </w:pPr>
      <w:rPr>
        <w:rFonts w:ascii="Calibri" w:eastAsia="Times New Roman"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B096696"/>
    <w:multiLevelType w:val="multilevel"/>
    <w:tmpl w:val="B652092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4B3424"/>
    <w:multiLevelType w:val="hybridMultilevel"/>
    <w:tmpl w:val="BF56CD4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727352"/>
    <w:multiLevelType w:val="hybridMultilevel"/>
    <w:tmpl w:val="5F1C4952"/>
    <w:lvl w:ilvl="0" w:tplc="ECE46B5A">
      <w:start w:val="1"/>
      <w:numFmt w:val="decimal"/>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F1159B"/>
    <w:multiLevelType w:val="hybridMultilevel"/>
    <w:tmpl w:val="2D5A5C74"/>
    <w:lvl w:ilvl="0" w:tplc="CD28FFC6">
      <w:start w:val="3"/>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6D20CB"/>
    <w:multiLevelType w:val="hybridMultilevel"/>
    <w:tmpl w:val="BDA4F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075D5A"/>
    <w:multiLevelType w:val="hybridMultilevel"/>
    <w:tmpl w:val="30B60C0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1BA4AF8"/>
    <w:multiLevelType w:val="hybridMultilevel"/>
    <w:tmpl w:val="ED7095B8"/>
    <w:lvl w:ilvl="0" w:tplc="04050011">
      <w:start w:val="1"/>
      <w:numFmt w:val="decimal"/>
      <w:lvlText w:val="%1)"/>
      <w:lvlJc w:val="left"/>
      <w:pPr>
        <w:ind w:left="900" w:hanging="360"/>
      </w:p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6" w15:restartNumberingAfterBreak="0">
    <w:nsid w:val="77571D59"/>
    <w:multiLevelType w:val="singleLevel"/>
    <w:tmpl w:val="3E80FE5A"/>
    <w:lvl w:ilvl="0">
      <w:start w:val="1"/>
      <w:numFmt w:val="decimal"/>
      <w:lvlText w:val="%1."/>
      <w:legacy w:legacy="1" w:legacySpace="0" w:legacyIndent="283"/>
      <w:lvlJc w:val="left"/>
      <w:pPr>
        <w:ind w:left="283" w:hanging="283"/>
      </w:pPr>
      <w:rPr>
        <w:u w:val="none"/>
      </w:rPr>
    </w:lvl>
  </w:abstractNum>
  <w:abstractNum w:abstractNumId="27" w15:restartNumberingAfterBreak="0">
    <w:nsid w:val="7BC91123"/>
    <w:multiLevelType w:val="hybridMultilevel"/>
    <w:tmpl w:val="ECC28FEA"/>
    <w:lvl w:ilvl="0" w:tplc="A2AE76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CF50DA7"/>
    <w:multiLevelType w:val="hybridMultilevel"/>
    <w:tmpl w:val="016607BE"/>
    <w:lvl w:ilvl="0" w:tplc="7AB03B16">
      <w:start w:val="1"/>
      <w:numFmt w:val="lowerLetter"/>
      <w:lvlText w:val="%1)"/>
      <w:lvlJc w:val="left"/>
      <w:pPr>
        <w:tabs>
          <w:tab w:val="num" w:pos="502"/>
        </w:tabs>
        <w:ind w:left="502" w:hanging="360"/>
      </w:pPr>
      <w:rPr>
        <w:rFonts w:hint="default"/>
        <w:color w:val="auto"/>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num w:numId="1" w16cid:durableId="574972847">
    <w:abstractNumId w:val="26"/>
  </w:num>
  <w:num w:numId="2" w16cid:durableId="1814757636">
    <w:abstractNumId w:val="28"/>
  </w:num>
  <w:num w:numId="3" w16cid:durableId="735084397">
    <w:abstractNumId w:val="7"/>
  </w:num>
  <w:num w:numId="4" w16cid:durableId="1213229020">
    <w:abstractNumId w:val="24"/>
  </w:num>
  <w:num w:numId="5" w16cid:durableId="943271247">
    <w:abstractNumId w:val="24"/>
    <w:lvlOverride w:ilvl="0">
      <w:startOverride w:val="1"/>
    </w:lvlOverride>
  </w:num>
  <w:num w:numId="6" w16cid:durableId="2094667768">
    <w:abstractNumId w:val="24"/>
    <w:lvlOverride w:ilvl="0">
      <w:startOverride w:val="1"/>
    </w:lvlOverride>
  </w:num>
  <w:num w:numId="7" w16cid:durableId="851383255">
    <w:abstractNumId w:val="24"/>
    <w:lvlOverride w:ilvl="0">
      <w:startOverride w:val="1"/>
    </w:lvlOverride>
  </w:num>
  <w:num w:numId="8" w16cid:durableId="1323437211">
    <w:abstractNumId w:val="8"/>
  </w:num>
  <w:num w:numId="9" w16cid:durableId="1289429312">
    <w:abstractNumId w:val="23"/>
  </w:num>
  <w:num w:numId="10" w16cid:durableId="1419860873">
    <w:abstractNumId w:val="16"/>
  </w:num>
  <w:num w:numId="11" w16cid:durableId="1635063225">
    <w:abstractNumId w:val="12"/>
  </w:num>
  <w:num w:numId="12" w16cid:durableId="436214026">
    <w:abstractNumId w:val="0"/>
  </w:num>
  <w:num w:numId="13" w16cid:durableId="1032681924">
    <w:abstractNumId w:val="10"/>
  </w:num>
  <w:num w:numId="14" w16cid:durableId="463929545">
    <w:abstractNumId w:val="1"/>
  </w:num>
  <w:num w:numId="15" w16cid:durableId="1442414555">
    <w:abstractNumId w:val="11"/>
  </w:num>
  <w:num w:numId="16" w16cid:durableId="997464893">
    <w:abstractNumId w:val="17"/>
  </w:num>
  <w:num w:numId="17" w16cid:durableId="994534750">
    <w:abstractNumId w:val="2"/>
  </w:num>
  <w:num w:numId="18" w16cid:durableId="582301652">
    <w:abstractNumId w:val="20"/>
  </w:num>
  <w:num w:numId="19" w16cid:durableId="72437399">
    <w:abstractNumId w:val="3"/>
  </w:num>
  <w:num w:numId="20" w16cid:durableId="758907136">
    <w:abstractNumId w:val="14"/>
  </w:num>
  <w:num w:numId="21" w16cid:durableId="183829118">
    <w:abstractNumId w:val="15"/>
  </w:num>
  <w:num w:numId="22" w16cid:durableId="1255014779">
    <w:abstractNumId w:val="6"/>
  </w:num>
  <w:num w:numId="23" w16cid:durableId="150755735">
    <w:abstractNumId w:val="9"/>
  </w:num>
  <w:num w:numId="24" w16cid:durableId="995647183">
    <w:abstractNumId w:val="18"/>
  </w:num>
  <w:num w:numId="25" w16cid:durableId="113449795">
    <w:abstractNumId w:val="3"/>
  </w:num>
  <w:num w:numId="26" w16cid:durableId="550919189">
    <w:abstractNumId w:val="5"/>
  </w:num>
  <w:num w:numId="27" w16cid:durableId="1264538227">
    <w:abstractNumId w:val="4"/>
  </w:num>
  <w:num w:numId="28" w16cid:durableId="1048409632">
    <w:abstractNumId w:val="21"/>
  </w:num>
  <w:num w:numId="29" w16cid:durableId="1072894058">
    <w:abstractNumId w:val="25"/>
  </w:num>
  <w:num w:numId="30" w16cid:durableId="482544013">
    <w:abstractNumId w:val="19"/>
  </w:num>
  <w:num w:numId="31" w16cid:durableId="788161077">
    <w:abstractNumId w:val="13"/>
  </w:num>
  <w:num w:numId="32" w16cid:durableId="1378319140">
    <w:abstractNumId w:val="22"/>
  </w:num>
  <w:num w:numId="33" w16cid:durableId="1955551254">
    <w:abstractNumId w:val="3"/>
  </w:num>
  <w:num w:numId="34" w16cid:durableId="1566142503">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helská Lenka">
    <w15:presenceInfo w15:providerId="AD" w15:userId="S-1-5-21-861567501-926492609-682003330-354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012"/>
    <w:rsid w:val="00002B1D"/>
    <w:rsid w:val="00006A31"/>
    <w:rsid w:val="00006CFA"/>
    <w:rsid w:val="000071A8"/>
    <w:rsid w:val="000106EF"/>
    <w:rsid w:val="00011720"/>
    <w:rsid w:val="000118FF"/>
    <w:rsid w:val="00011B02"/>
    <w:rsid w:val="00014A4A"/>
    <w:rsid w:val="00014F27"/>
    <w:rsid w:val="00021045"/>
    <w:rsid w:val="00021101"/>
    <w:rsid w:val="00024ED0"/>
    <w:rsid w:val="00024F5C"/>
    <w:rsid w:val="0002590C"/>
    <w:rsid w:val="000322B4"/>
    <w:rsid w:val="0003263B"/>
    <w:rsid w:val="00032DA2"/>
    <w:rsid w:val="00032DC7"/>
    <w:rsid w:val="00033376"/>
    <w:rsid w:val="000349A1"/>
    <w:rsid w:val="00035282"/>
    <w:rsid w:val="000356A4"/>
    <w:rsid w:val="00037ABF"/>
    <w:rsid w:val="00042027"/>
    <w:rsid w:val="0004212E"/>
    <w:rsid w:val="00042423"/>
    <w:rsid w:val="00042CA1"/>
    <w:rsid w:val="00043AD6"/>
    <w:rsid w:val="00043D4D"/>
    <w:rsid w:val="000443B2"/>
    <w:rsid w:val="0004450B"/>
    <w:rsid w:val="00045248"/>
    <w:rsid w:val="00045487"/>
    <w:rsid w:val="0004583B"/>
    <w:rsid w:val="0005150B"/>
    <w:rsid w:val="00051D74"/>
    <w:rsid w:val="00052A5B"/>
    <w:rsid w:val="0005301F"/>
    <w:rsid w:val="000541E8"/>
    <w:rsid w:val="00055911"/>
    <w:rsid w:val="00055F55"/>
    <w:rsid w:val="000567DE"/>
    <w:rsid w:val="000576B3"/>
    <w:rsid w:val="000577E8"/>
    <w:rsid w:val="00057B2A"/>
    <w:rsid w:val="00061A8C"/>
    <w:rsid w:val="00062976"/>
    <w:rsid w:val="00062FCF"/>
    <w:rsid w:val="0006517B"/>
    <w:rsid w:val="0006616E"/>
    <w:rsid w:val="000678EB"/>
    <w:rsid w:val="00067E8E"/>
    <w:rsid w:val="0007130D"/>
    <w:rsid w:val="000730E6"/>
    <w:rsid w:val="0007449F"/>
    <w:rsid w:val="00076609"/>
    <w:rsid w:val="00076C69"/>
    <w:rsid w:val="00076FD2"/>
    <w:rsid w:val="00077330"/>
    <w:rsid w:val="0007734B"/>
    <w:rsid w:val="0008043F"/>
    <w:rsid w:val="0008410C"/>
    <w:rsid w:val="000848C5"/>
    <w:rsid w:val="00086016"/>
    <w:rsid w:val="00087ECD"/>
    <w:rsid w:val="0009019E"/>
    <w:rsid w:val="00093F95"/>
    <w:rsid w:val="000970A7"/>
    <w:rsid w:val="0009767B"/>
    <w:rsid w:val="00097CB3"/>
    <w:rsid w:val="000A0640"/>
    <w:rsid w:val="000A24D6"/>
    <w:rsid w:val="000A500A"/>
    <w:rsid w:val="000A5058"/>
    <w:rsid w:val="000A76B2"/>
    <w:rsid w:val="000A7AB4"/>
    <w:rsid w:val="000B00BC"/>
    <w:rsid w:val="000B2693"/>
    <w:rsid w:val="000B2D10"/>
    <w:rsid w:val="000B3EEB"/>
    <w:rsid w:val="000B3FFB"/>
    <w:rsid w:val="000B43B6"/>
    <w:rsid w:val="000B5EC1"/>
    <w:rsid w:val="000C0AE4"/>
    <w:rsid w:val="000C18B7"/>
    <w:rsid w:val="000C3EEA"/>
    <w:rsid w:val="000C502F"/>
    <w:rsid w:val="000C6A58"/>
    <w:rsid w:val="000C6AE8"/>
    <w:rsid w:val="000D0B09"/>
    <w:rsid w:val="000D3B5A"/>
    <w:rsid w:val="000D424E"/>
    <w:rsid w:val="000D483A"/>
    <w:rsid w:val="000D630C"/>
    <w:rsid w:val="000D6A8B"/>
    <w:rsid w:val="000E5F23"/>
    <w:rsid w:val="000F56BA"/>
    <w:rsid w:val="000F60FB"/>
    <w:rsid w:val="00100E7C"/>
    <w:rsid w:val="0010292F"/>
    <w:rsid w:val="00102BD3"/>
    <w:rsid w:val="0010375F"/>
    <w:rsid w:val="00103861"/>
    <w:rsid w:val="0010531E"/>
    <w:rsid w:val="00107D82"/>
    <w:rsid w:val="0011124C"/>
    <w:rsid w:val="00111644"/>
    <w:rsid w:val="00111D48"/>
    <w:rsid w:val="00112183"/>
    <w:rsid w:val="00120471"/>
    <w:rsid w:val="00120970"/>
    <w:rsid w:val="00120EE9"/>
    <w:rsid w:val="00121C4F"/>
    <w:rsid w:val="00122291"/>
    <w:rsid w:val="001229BB"/>
    <w:rsid w:val="00123682"/>
    <w:rsid w:val="001239AD"/>
    <w:rsid w:val="00125821"/>
    <w:rsid w:val="00126245"/>
    <w:rsid w:val="0012661E"/>
    <w:rsid w:val="001279E8"/>
    <w:rsid w:val="0013232E"/>
    <w:rsid w:val="00132398"/>
    <w:rsid w:val="00132DDD"/>
    <w:rsid w:val="00133103"/>
    <w:rsid w:val="00135C69"/>
    <w:rsid w:val="00136570"/>
    <w:rsid w:val="00136D7E"/>
    <w:rsid w:val="001407A9"/>
    <w:rsid w:val="00140B3D"/>
    <w:rsid w:val="00140D7E"/>
    <w:rsid w:val="001412E5"/>
    <w:rsid w:val="001419A0"/>
    <w:rsid w:val="00144062"/>
    <w:rsid w:val="00145956"/>
    <w:rsid w:val="001459F5"/>
    <w:rsid w:val="00147E45"/>
    <w:rsid w:val="00150A14"/>
    <w:rsid w:val="00150CAD"/>
    <w:rsid w:val="00152199"/>
    <w:rsid w:val="0015234C"/>
    <w:rsid w:val="00152609"/>
    <w:rsid w:val="00152EDD"/>
    <w:rsid w:val="00153627"/>
    <w:rsid w:val="001569C3"/>
    <w:rsid w:val="00157BAD"/>
    <w:rsid w:val="00157D9E"/>
    <w:rsid w:val="001649DF"/>
    <w:rsid w:val="001652AD"/>
    <w:rsid w:val="0016615C"/>
    <w:rsid w:val="001664BA"/>
    <w:rsid w:val="00170236"/>
    <w:rsid w:val="00170DC0"/>
    <w:rsid w:val="00171418"/>
    <w:rsid w:val="00172351"/>
    <w:rsid w:val="00173DDD"/>
    <w:rsid w:val="00175B9E"/>
    <w:rsid w:val="00177369"/>
    <w:rsid w:val="0018312E"/>
    <w:rsid w:val="001843DF"/>
    <w:rsid w:val="00185ABC"/>
    <w:rsid w:val="00186580"/>
    <w:rsid w:val="00190E3F"/>
    <w:rsid w:val="00191FBA"/>
    <w:rsid w:val="001932FC"/>
    <w:rsid w:val="00196D0A"/>
    <w:rsid w:val="00197D8E"/>
    <w:rsid w:val="001A006C"/>
    <w:rsid w:val="001A0FAE"/>
    <w:rsid w:val="001A1B02"/>
    <w:rsid w:val="001A25C6"/>
    <w:rsid w:val="001A3148"/>
    <w:rsid w:val="001A4EFB"/>
    <w:rsid w:val="001A5454"/>
    <w:rsid w:val="001A7234"/>
    <w:rsid w:val="001B02D3"/>
    <w:rsid w:val="001B0500"/>
    <w:rsid w:val="001B0715"/>
    <w:rsid w:val="001B0810"/>
    <w:rsid w:val="001B1007"/>
    <w:rsid w:val="001B2923"/>
    <w:rsid w:val="001B362E"/>
    <w:rsid w:val="001B4E94"/>
    <w:rsid w:val="001C0677"/>
    <w:rsid w:val="001C1467"/>
    <w:rsid w:val="001C2C18"/>
    <w:rsid w:val="001C7324"/>
    <w:rsid w:val="001D134C"/>
    <w:rsid w:val="001D1E4A"/>
    <w:rsid w:val="001D2A81"/>
    <w:rsid w:val="001D385D"/>
    <w:rsid w:val="001D51A3"/>
    <w:rsid w:val="001D552B"/>
    <w:rsid w:val="001D650D"/>
    <w:rsid w:val="001D677C"/>
    <w:rsid w:val="001D69DB"/>
    <w:rsid w:val="001E040D"/>
    <w:rsid w:val="001E0738"/>
    <w:rsid w:val="001E5017"/>
    <w:rsid w:val="001E5DA4"/>
    <w:rsid w:val="001F03FD"/>
    <w:rsid w:val="001F046A"/>
    <w:rsid w:val="001F32D1"/>
    <w:rsid w:val="001F3523"/>
    <w:rsid w:val="001F5DA3"/>
    <w:rsid w:val="00200854"/>
    <w:rsid w:val="0020181C"/>
    <w:rsid w:val="002025B6"/>
    <w:rsid w:val="00202BEA"/>
    <w:rsid w:val="0020324B"/>
    <w:rsid w:val="00203629"/>
    <w:rsid w:val="0020374A"/>
    <w:rsid w:val="00206003"/>
    <w:rsid w:val="00206854"/>
    <w:rsid w:val="00211774"/>
    <w:rsid w:val="00212B1A"/>
    <w:rsid w:val="002136C2"/>
    <w:rsid w:val="00213E22"/>
    <w:rsid w:val="00214842"/>
    <w:rsid w:val="00216721"/>
    <w:rsid w:val="00220DDA"/>
    <w:rsid w:val="00224DAA"/>
    <w:rsid w:val="00224EA8"/>
    <w:rsid w:val="00225781"/>
    <w:rsid w:val="0022654D"/>
    <w:rsid w:val="00226E2A"/>
    <w:rsid w:val="00227659"/>
    <w:rsid w:val="00227FDE"/>
    <w:rsid w:val="002328D7"/>
    <w:rsid w:val="0023320F"/>
    <w:rsid w:val="00233E58"/>
    <w:rsid w:val="00234330"/>
    <w:rsid w:val="002346B1"/>
    <w:rsid w:val="00234CF5"/>
    <w:rsid w:val="00234F7A"/>
    <w:rsid w:val="0023532E"/>
    <w:rsid w:val="002358EA"/>
    <w:rsid w:val="00236327"/>
    <w:rsid w:val="00243F88"/>
    <w:rsid w:val="0024476F"/>
    <w:rsid w:val="002447F2"/>
    <w:rsid w:val="00246D45"/>
    <w:rsid w:val="002477A2"/>
    <w:rsid w:val="00251A7A"/>
    <w:rsid w:val="00251CFE"/>
    <w:rsid w:val="002523D1"/>
    <w:rsid w:val="00252E93"/>
    <w:rsid w:val="00254AA8"/>
    <w:rsid w:val="002563D7"/>
    <w:rsid w:val="00257C68"/>
    <w:rsid w:val="00260213"/>
    <w:rsid w:val="002615EB"/>
    <w:rsid w:val="00262496"/>
    <w:rsid w:val="00262EEB"/>
    <w:rsid w:val="00263AE2"/>
    <w:rsid w:val="0026408C"/>
    <w:rsid w:val="00264608"/>
    <w:rsid w:val="0026492C"/>
    <w:rsid w:val="002649D8"/>
    <w:rsid w:val="002658A9"/>
    <w:rsid w:val="002662CB"/>
    <w:rsid w:val="00267361"/>
    <w:rsid w:val="0027175E"/>
    <w:rsid w:val="00273366"/>
    <w:rsid w:val="002755BE"/>
    <w:rsid w:val="00276D24"/>
    <w:rsid w:val="002778A2"/>
    <w:rsid w:val="0028181E"/>
    <w:rsid w:val="002859B6"/>
    <w:rsid w:val="00287FC1"/>
    <w:rsid w:val="0029116B"/>
    <w:rsid w:val="00291E6C"/>
    <w:rsid w:val="0029302D"/>
    <w:rsid w:val="00293245"/>
    <w:rsid w:val="00293DAF"/>
    <w:rsid w:val="0029470C"/>
    <w:rsid w:val="002957D2"/>
    <w:rsid w:val="00296912"/>
    <w:rsid w:val="002A277B"/>
    <w:rsid w:val="002A4E5A"/>
    <w:rsid w:val="002A5F19"/>
    <w:rsid w:val="002A69BC"/>
    <w:rsid w:val="002B0265"/>
    <w:rsid w:val="002B0EFA"/>
    <w:rsid w:val="002B3D55"/>
    <w:rsid w:val="002B3E32"/>
    <w:rsid w:val="002B3E5B"/>
    <w:rsid w:val="002B4AB3"/>
    <w:rsid w:val="002B64A5"/>
    <w:rsid w:val="002B6AFD"/>
    <w:rsid w:val="002B6FA8"/>
    <w:rsid w:val="002B7EB4"/>
    <w:rsid w:val="002C4136"/>
    <w:rsid w:val="002C4C47"/>
    <w:rsid w:val="002D1ECA"/>
    <w:rsid w:val="002D2536"/>
    <w:rsid w:val="002D3F52"/>
    <w:rsid w:val="002D55DA"/>
    <w:rsid w:val="002D653F"/>
    <w:rsid w:val="002E0CC9"/>
    <w:rsid w:val="002E1A93"/>
    <w:rsid w:val="002E24B3"/>
    <w:rsid w:val="002E3D69"/>
    <w:rsid w:val="002E4533"/>
    <w:rsid w:val="002E4F98"/>
    <w:rsid w:val="002E5E08"/>
    <w:rsid w:val="002E5FF8"/>
    <w:rsid w:val="002E63B5"/>
    <w:rsid w:val="002E7B0C"/>
    <w:rsid w:val="002F0567"/>
    <w:rsid w:val="002F3D95"/>
    <w:rsid w:val="002F4036"/>
    <w:rsid w:val="002F45B7"/>
    <w:rsid w:val="002F5850"/>
    <w:rsid w:val="002F770A"/>
    <w:rsid w:val="002F7FE1"/>
    <w:rsid w:val="00301444"/>
    <w:rsid w:val="00301E5A"/>
    <w:rsid w:val="00302166"/>
    <w:rsid w:val="003046BC"/>
    <w:rsid w:val="0030504D"/>
    <w:rsid w:val="003055CA"/>
    <w:rsid w:val="00307DB0"/>
    <w:rsid w:val="00311966"/>
    <w:rsid w:val="003121FF"/>
    <w:rsid w:val="00313DFE"/>
    <w:rsid w:val="003143F7"/>
    <w:rsid w:val="00314655"/>
    <w:rsid w:val="00314DA2"/>
    <w:rsid w:val="0031521F"/>
    <w:rsid w:val="00315325"/>
    <w:rsid w:val="003157C6"/>
    <w:rsid w:val="003166AE"/>
    <w:rsid w:val="00321349"/>
    <w:rsid w:val="003244FE"/>
    <w:rsid w:val="0032595A"/>
    <w:rsid w:val="003262E9"/>
    <w:rsid w:val="00326983"/>
    <w:rsid w:val="00327472"/>
    <w:rsid w:val="003274A2"/>
    <w:rsid w:val="00330914"/>
    <w:rsid w:val="00334BE1"/>
    <w:rsid w:val="003370EC"/>
    <w:rsid w:val="0034186F"/>
    <w:rsid w:val="003418E4"/>
    <w:rsid w:val="003425EF"/>
    <w:rsid w:val="003430EC"/>
    <w:rsid w:val="00343274"/>
    <w:rsid w:val="0034530D"/>
    <w:rsid w:val="00346355"/>
    <w:rsid w:val="0035021B"/>
    <w:rsid w:val="003561B4"/>
    <w:rsid w:val="00361767"/>
    <w:rsid w:val="0036362E"/>
    <w:rsid w:val="003649F9"/>
    <w:rsid w:val="00365852"/>
    <w:rsid w:val="00367054"/>
    <w:rsid w:val="00371671"/>
    <w:rsid w:val="00372669"/>
    <w:rsid w:val="00376DB5"/>
    <w:rsid w:val="0038172D"/>
    <w:rsid w:val="003817FA"/>
    <w:rsid w:val="003818CE"/>
    <w:rsid w:val="0038563B"/>
    <w:rsid w:val="00385921"/>
    <w:rsid w:val="00390F8D"/>
    <w:rsid w:val="003915C8"/>
    <w:rsid w:val="00394613"/>
    <w:rsid w:val="00394B6D"/>
    <w:rsid w:val="00394DA6"/>
    <w:rsid w:val="003952C0"/>
    <w:rsid w:val="00395438"/>
    <w:rsid w:val="00395898"/>
    <w:rsid w:val="00397BFF"/>
    <w:rsid w:val="003A049E"/>
    <w:rsid w:val="003A1E9E"/>
    <w:rsid w:val="003A24E0"/>
    <w:rsid w:val="003A3085"/>
    <w:rsid w:val="003A3BCB"/>
    <w:rsid w:val="003A48D2"/>
    <w:rsid w:val="003A492B"/>
    <w:rsid w:val="003A4D78"/>
    <w:rsid w:val="003A7291"/>
    <w:rsid w:val="003A7BB8"/>
    <w:rsid w:val="003B0F7F"/>
    <w:rsid w:val="003B2520"/>
    <w:rsid w:val="003B303F"/>
    <w:rsid w:val="003B3B76"/>
    <w:rsid w:val="003B7907"/>
    <w:rsid w:val="003B7CDB"/>
    <w:rsid w:val="003C20E7"/>
    <w:rsid w:val="003C2486"/>
    <w:rsid w:val="003C504B"/>
    <w:rsid w:val="003C52B1"/>
    <w:rsid w:val="003C5BAA"/>
    <w:rsid w:val="003D078B"/>
    <w:rsid w:val="003D49F3"/>
    <w:rsid w:val="003D6262"/>
    <w:rsid w:val="003D7F5B"/>
    <w:rsid w:val="003E0F2D"/>
    <w:rsid w:val="003E2377"/>
    <w:rsid w:val="003E2C76"/>
    <w:rsid w:val="003E3588"/>
    <w:rsid w:val="003E6610"/>
    <w:rsid w:val="003E725B"/>
    <w:rsid w:val="003F0B7D"/>
    <w:rsid w:val="003F16CA"/>
    <w:rsid w:val="003F2D7E"/>
    <w:rsid w:val="003F3D0D"/>
    <w:rsid w:val="003F4DE0"/>
    <w:rsid w:val="003F78E2"/>
    <w:rsid w:val="00401012"/>
    <w:rsid w:val="004029FA"/>
    <w:rsid w:val="00403920"/>
    <w:rsid w:val="004053C7"/>
    <w:rsid w:val="00405625"/>
    <w:rsid w:val="00406647"/>
    <w:rsid w:val="004067DB"/>
    <w:rsid w:val="004072EC"/>
    <w:rsid w:val="00412DDF"/>
    <w:rsid w:val="00414122"/>
    <w:rsid w:val="004147D7"/>
    <w:rsid w:val="00414F0F"/>
    <w:rsid w:val="00416607"/>
    <w:rsid w:val="0041740A"/>
    <w:rsid w:val="00423477"/>
    <w:rsid w:val="00424B2A"/>
    <w:rsid w:val="00424B68"/>
    <w:rsid w:val="00424CE0"/>
    <w:rsid w:val="00425E2E"/>
    <w:rsid w:val="004264C3"/>
    <w:rsid w:val="0042650B"/>
    <w:rsid w:val="004270F1"/>
    <w:rsid w:val="004278AC"/>
    <w:rsid w:val="00427966"/>
    <w:rsid w:val="00430D83"/>
    <w:rsid w:val="004314E6"/>
    <w:rsid w:val="00431A36"/>
    <w:rsid w:val="00433307"/>
    <w:rsid w:val="004364E6"/>
    <w:rsid w:val="00437523"/>
    <w:rsid w:val="00445BC9"/>
    <w:rsid w:val="0044676F"/>
    <w:rsid w:val="00447B8E"/>
    <w:rsid w:val="00447F32"/>
    <w:rsid w:val="00451725"/>
    <w:rsid w:val="00452345"/>
    <w:rsid w:val="00452BEF"/>
    <w:rsid w:val="0045440E"/>
    <w:rsid w:val="00454873"/>
    <w:rsid w:val="0045501B"/>
    <w:rsid w:val="004553E0"/>
    <w:rsid w:val="0045594D"/>
    <w:rsid w:val="00455C86"/>
    <w:rsid w:val="00460B51"/>
    <w:rsid w:val="00461724"/>
    <w:rsid w:val="00461C79"/>
    <w:rsid w:val="00463AD2"/>
    <w:rsid w:val="00466ED9"/>
    <w:rsid w:val="004678C0"/>
    <w:rsid w:val="00467A0C"/>
    <w:rsid w:val="0047042D"/>
    <w:rsid w:val="0047322C"/>
    <w:rsid w:val="00474AFD"/>
    <w:rsid w:val="0048034A"/>
    <w:rsid w:val="0048533D"/>
    <w:rsid w:val="00485747"/>
    <w:rsid w:val="00485847"/>
    <w:rsid w:val="00485A37"/>
    <w:rsid w:val="004901A2"/>
    <w:rsid w:val="00491ABB"/>
    <w:rsid w:val="00493915"/>
    <w:rsid w:val="00493E62"/>
    <w:rsid w:val="004947B4"/>
    <w:rsid w:val="00495937"/>
    <w:rsid w:val="00497A82"/>
    <w:rsid w:val="00497C30"/>
    <w:rsid w:val="004A0469"/>
    <w:rsid w:val="004A1CCD"/>
    <w:rsid w:val="004A1CEC"/>
    <w:rsid w:val="004A2463"/>
    <w:rsid w:val="004A26E2"/>
    <w:rsid w:val="004A2EA5"/>
    <w:rsid w:val="004A32C1"/>
    <w:rsid w:val="004A4EED"/>
    <w:rsid w:val="004A5BFF"/>
    <w:rsid w:val="004A6B7A"/>
    <w:rsid w:val="004A700C"/>
    <w:rsid w:val="004A725D"/>
    <w:rsid w:val="004B0135"/>
    <w:rsid w:val="004B0642"/>
    <w:rsid w:val="004B076F"/>
    <w:rsid w:val="004B315E"/>
    <w:rsid w:val="004B36D9"/>
    <w:rsid w:val="004B6EC4"/>
    <w:rsid w:val="004C0D5F"/>
    <w:rsid w:val="004C1112"/>
    <w:rsid w:val="004C1364"/>
    <w:rsid w:val="004C1596"/>
    <w:rsid w:val="004C2115"/>
    <w:rsid w:val="004C4094"/>
    <w:rsid w:val="004C411F"/>
    <w:rsid w:val="004C4721"/>
    <w:rsid w:val="004C5678"/>
    <w:rsid w:val="004C5755"/>
    <w:rsid w:val="004C7BEC"/>
    <w:rsid w:val="004D093F"/>
    <w:rsid w:val="004D0E42"/>
    <w:rsid w:val="004D1301"/>
    <w:rsid w:val="004D2686"/>
    <w:rsid w:val="004D2E50"/>
    <w:rsid w:val="004D3A02"/>
    <w:rsid w:val="004D45F2"/>
    <w:rsid w:val="004D7BED"/>
    <w:rsid w:val="004E1924"/>
    <w:rsid w:val="004E48DC"/>
    <w:rsid w:val="004E5196"/>
    <w:rsid w:val="004E5CA3"/>
    <w:rsid w:val="004E74F7"/>
    <w:rsid w:val="004F0078"/>
    <w:rsid w:val="004F0842"/>
    <w:rsid w:val="004F1D90"/>
    <w:rsid w:val="004F21B7"/>
    <w:rsid w:val="004F478A"/>
    <w:rsid w:val="004F6ECC"/>
    <w:rsid w:val="00500984"/>
    <w:rsid w:val="005033AA"/>
    <w:rsid w:val="00504478"/>
    <w:rsid w:val="00505BBA"/>
    <w:rsid w:val="005063C6"/>
    <w:rsid w:val="00506700"/>
    <w:rsid w:val="005067B9"/>
    <w:rsid w:val="00506840"/>
    <w:rsid w:val="00506C11"/>
    <w:rsid w:val="005103AE"/>
    <w:rsid w:val="00512114"/>
    <w:rsid w:val="005136C7"/>
    <w:rsid w:val="0051498E"/>
    <w:rsid w:val="0051592D"/>
    <w:rsid w:val="005163B8"/>
    <w:rsid w:val="005175D4"/>
    <w:rsid w:val="00517B66"/>
    <w:rsid w:val="005206EC"/>
    <w:rsid w:val="00527422"/>
    <w:rsid w:val="00530E83"/>
    <w:rsid w:val="005320AF"/>
    <w:rsid w:val="005365C7"/>
    <w:rsid w:val="005405BE"/>
    <w:rsid w:val="00541A68"/>
    <w:rsid w:val="005422AA"/>
    <w:rsid w:val="0054439D"/>
    <w:rsid w:val="0054471A"/>
    <w:rsid w:val="00551978"/>
    <w:rsid w:val="005549F8"/>
    <w:rsid w:val="0055505A"/>
    <w:rsid w:val="00555813"/>
    <w:rsid w:val="00557AC2"/>
    <w:rsid w:val="00560FEB"/>
    <w:rsid w:val="0056106F"/>
    <w:rsid w:val="00561905"/>
    <w:rsid w:val="005702E9"/>
    <w:rsid w:val="00572403"/>
    <w:rsid w:val="00576600"/>
    <w:rsid w:val="005774A1"/>
    <w:rsid w:val="005779A5"/>
    <w:rsid w:val="00583A16"/>
    <w:rsid w:val="00583C58"/>
    <w:rsid w:val="005847A9"/>
    <w:rsid w:val="00584A9A"/>
    <w:rsid w:val="00584B4F"/>
    <w:rsid w:val="005858BD"/>
    <w:rsid w:val="00585AE9"/>
    <w:rsid w:val="00590E63"/>
    <w:rsid w:val="00591424"/>
    <w:rsid w:val="0059222B"/>
    <w:rsid w:val="00592BFF"/>
    <w:rsid w:val="00593869"/>
    <w:rsid w:val="0059680D"/>
    <w:rsid w:val="005A010C"/>
    <w:rsid w:val="005A02A3"/>
    <w:rsid w:val="005A1CF2"/>
    <w:rsid w:val="005A3467"/>
    <w:rsid w:val="005A464A"/>
    <w:rsid w:val="005A6F6E"/>
    <w:rsid w:val="005B0472"/>
    <w:rsid w:val="005B2CA9"/>
    <w:rsid w:val="005B6500"/>
    <w:rsid w:val="005C0FE7"/>
    <w:rsid w:val="005C2B2C"/>
    <w:rsid w:val="005C3425"/>
    <w:rsid w:val="005C3A0C"/>
    <w:rsid w:val="005C3CE5"/>
    <w:rsid w:val="005C602C"/>
    <w:rsid w:val="005C70F3"/>
    <w:rsid w:val="005C711C"/>
    <w:rsid w:val="005D0826"/>
    <w:rsid w:val="005D1047"/>
    <w:rsid w:val="005D13D6"/>
    <w:rsid w:val="005D1469"/>
    <w:rsid w:val="005D2BE2"/>
    <w:rsid w:val="005D3B36"/>
    <w:rsid w:val="005D77A4"/>
    <w:rsid w:val="005E0331"/>
    <w:rsid w:val="005E1D09"/>
    <w:rsid w:val="005E34A5"/>
    <w:rsid w:val="005E43A9"/>
    <w:rsid w:val="005E4613"/>
    <w:rsid w:val="005E4774"/>
    <w:rsid w:val="005E560F"/>
    <w:rsid w:val="005F0B87"/>
    <w:rsid w:val="005F445D"/>
    <w:rsid w:val="005F45BE"/>
    <w:rsid w:val="005F6ADA"/>
    <w:rsid w:val="0060096E"/>
    <w:rsid w:val="006060AA"/>
    <w:rsid w:val="00606259"/>
    <w:rsid w:val="006079ED"/>
    <w:rsid w:val="00612291"/>
    <w:rsid w:val="00613282"/>
    <w:rsid w:val="0061343B"/>
    <w:rsid w:val="00615118"/>
    <w:rsid w:val="006152CA"/>
    <w:rsid w:val="00615C16"/>
    <w:rsid w:val="00616082"/>
    <w:rsid w:val="006201E3"/>
    <w:rsid w:val="0062164D"/>
    <w:rsid w:val="006218B7"/>
    <w:rsid w:val="006224B5"/>
    <w:rsid w:val="00623A00"/>
    <w:rsid w:val="00624ED0"/>
    <w:rsid w:val="0062742F"/>
    <w:rsid w:val="0063024A"/>
    <w:rsid w:val="0063043E"/>
    <w:rsid w:val="00630998"/>
    <w:rsid w:val="006344C4"/>
    <w:rsid w:val="00634F20"/>
    <w:rsid w:val="00636E3F"/>
    <w:rsid w:val="00636F5A"/>
    <w:rsid w:val="00640F60"/>
    <w:rsid w:val="006410CA"/>
    <w:rsid w:val="0064113C"/>
    <w:rsid w:val="00641CB7"/>
    <w:rsid w:val="00642217"/>
    <w:rsid w:val="006468DD"/>
    <w:rsid w:val="0065219D"/>
    <w:rsid w:val="006568D3"/>
    <w:rsid w:val="006578C3"/>
    <w:rsid w:val="0066144C"/>
    <w:rsid w:val="00662DE5"/>
    <w:rsid w:val="00665DED"/>
    <w:rsid w:val="00666452"/>
    <w:rsid w:val="00673DD1"/>
    <w:rsid w:val="006746FA"/>
    <w:rsid w:val="00677857"/>
    <w:rsid w:val="00677924"/>
    <w:rsid w:val="00677FEF"/>
    <w:rsid w:val="006803DE"/>
    <w:rsid w:val="00681AD2"/>
    <w:rsid w:val="00682221"/>
    <w:rsid w:val="00684CA2"/>
    <w:rsid w:val="006854DC"/>
    <w:rsid w:val="006863A0"/>
    <w:rsid w:val="006946FE"/>
    <w:rsid w:val="006960ED"/>
    <w:rsid w:val="006967B5"/>
    <w:rsid w:val="006A0B6C"/>
    <w:rsid w:val="006A2214"/>
    <w:rsid w:val="006A5F1B"/>
    <w:rsid w:val="006A65D1"/>
    <w:rsid w:val="006A6FC5"/>
    <w:rsid w:val="006B277E"/>
    <w:rsid w:val="006B2F15"/>
    <w:rsid w:val="006B3962"/>
    <w:rsid w:val="006B4CA8"/>
    <w:rsid w:val="006B6D75"/>
    <w:rsid w:val="006B6E03"/>
    <w:rsid w:val="006C13F2"/>
    <w:rsid w:val="006C3E51"/>
    <w:rsid w:val="006C67A9"/>
    <w:rsid w:val="006D0F7B"/>
    <w:rsid w:val="006D2556"/>
    <w:rsid w:val="006D2FF9"/>
    <w:rsid w:val="006D4472"/>
    <w:rsid w:val="006E07B8"/>
    <w:rsid w:val="006E1F1C"/>
    <w:rsid w:val="006E514E"/>
    <w:rsid w:val="006E5352"/>
    <w:rsid w:val="006E588A"/>
    <w:rsid w:val="006E68C1"/>
    <w:rsid w:val="006E6C80"/>
    <w:rsid w:val="006E7BB9"/>
    <w:rsid w:val="006F11F1"/>
    <w:rsid w:val="006F1353"/>
    <w:rsid w:val="006F13B6"/>
    <w:rsid w:val="006F1982"/>
    <w:rsid w:val="006F3F54"/>
    <w:rsid w:val="006F4EEA"/>
    <w:rsid w:val="006F587B"/>
    <w:rsid w:val="006F5D5B"/>
    <w:rsid w:val="006F6FFB"/>
    <w:rsid w:val="006F7874"/>
    <w:rsid w:val="00701559"/>
    <w:rsid w:val="00701A20"/>
    <w:rsid w:val="00701CA4"/>
    <w:rsid w:val="0070530E"/>
    <w:rsid w:val="0070750E"/>
    <w:rsid w:val="0070751A"/>
    <w:rsid w:val="00710627"/>
    <w:rsid w:val="00711D33"/>
    <w:rsid w:val="007122BD"/>
    <w:rsid w:val="00713CF3"/>
    <w:rsid w:val="0071537C"/>
    <w:rsid w:val="007172FC"/>
    <w:rsid w:val="0072053B"/>
    <w:rsid w:val="0072177C"/>
    <w:rsid w:val="00722B9E"/>
    <w:rsid w:val="007241F4"/>
    <w:rsid w:val="00725678"/>
    <w:rsid w:val="007263E2"/>
    <w:rsid w:val="00732A62"/>
    <w:rsid w:val="00732BD4"/>
    <w:rsid w:val="007352D5"/>
    <w:rsid w:val="007367F3"/>
    <w:rsid w:val="00740475"/>
    <w:rsid w:val="00740B7F"/>
    <w:rsid w:val="00740C24"/>
    <w:rsid w:val="00745507"/>
    <w:rsid w:val="00745DA9"/>
    <w:rsid w:val="00751B8B"/>
    <w:rsid w:val="00753F9B"/>
    <w:rsid w:val="0075598A"/>
    <w:rsid w:val="007577A8"/>
    <w:rsid w:val="00757AF7"/>
    <w:rsid w:val="007606A0"/>
    <w:rsid w:val="00760BF8"/>
    <w:rsid w:val="007656F5"/>
    <w:rsid w:val="00766BD4"/>
    <w:rsid w:val="00771271"/>
    <w:rsid w:val="00771A01"/>
    <w:rsid w:val="00771DDA"/>
    <w:rsid w:val="00772300"/>
    <w:rsid w:val="00772C3A"/>
    <w:rsid w:val="007730F7"/>
    <w:rsid w:val="00774D93"/>
    <w:rsid w:val="00776B22"/>
    <w:rsid w:val="007775AC"/>
    <w:rsid w:val="00777F6C"/>
    <w:rsid w:val="00780D03"/>
    <w:rsid w:val="00783424"/>
    <w:rsid w:val="0078350D"/>
    <w:rsid w:val="00785343"/>
    <w:rsid w:val="00785955"/>
    <w:rsid w:val="00785D0D"/>
    <w:rsid w:val="007913A7"/>
    <w:rsid w:val="007916D3"/>
    <w:rsid w:val="00792317"/>
    <w:rsid w:val="007953C8"/>
    <w:rsid w:val="007A554B"/>
    <w:rsid w:val="007A6EEF"/>
    <w:rsid w:val="007A7BDF"/>
    <w:rsid w:val="007B0E5C"/>
    <w:rsid w:val="007B5334"/>
    <w:rsid w:val="007C21E0"/>
    <w:rsid w:val="007C26D4"/>
    <w:rsid w:val="007C39D5"/>
    <w:rsid w:val="007C3D28"/>
    <w:rsid w:val="007C42BB"/>
    <w:rsid w:val="007C42FD"/>
    <w:rsid w:val="007D04ED"/>
    <w:rsid w:val="007D0E69"/>
    <w:rsid w:val="007D1CD2"/>
    <w:rsid w:val="007D22DA"/>
    <w:rsid w:val="007D2D60"/>
    <w:rsid w:val="007D33E4"/>
    <w:rsid w:val="007D566D"/>
    <w:rsid w:val="007D578A"/>
    <w:rsid w:val="007D591E"/>
    <w:rsid w:val="007E17B9"/>
    <w:rsid w:val="007E391F"/>
    <w:rsid w:val="007E4F5B"/>
    <w:rsid w:val="007E7243"/>
    <w:rsid w:val="007E766A"/>
    <w:rsid w:val="007E7F29"/>
    <w:rsid w:val="007F042F"/>
    <w:rsid w:val="007F11F4"/>
    <w:rsid w:val="007F2480"/>
    <w:rsid w:val="007F3267"/>
    <w:rsid w:val="008009A3"/>
    <w:rsid w:val="00801ACD"/>
    <w:rsid w:val="00803EAD"/>
    <w:rsid w:val="008049CB"/>
    <w:rsid w:val="00805AEF"/>
    <w:rsid w:val="00810278"/>
    <w:rsid w:val="008134CD"/>
    <w:rsid w:val="00814F05"/>
    <w:rsid w:val="00817140"/>
    <w:rsid w:val="00820FD4"/>
    <w:rsid w:val="00821BDD"/>
    <w:rsid w:val="00822036"/>
    <w:rsid w:val="00822D8B"/>
    <w:rsid w:val="00822DDF"/>
    <w:rsid w:val="008239EA"/>
    <w:rsid w:val="00824296"/>
    <w:rsid w:val="0082752B"/>
    <w:rsid w:val="00830726"/>
    <w:rsid w:val="00831F97"/>
    <w:rsid w:val="00832203"/>
    <w:rsid w:val="008325D2"/>
    <w:rsid w:val="00832AB9"/>
    <w:rsid w:val="008339CD"/>
    <w:rsid w:val="00834057"/>
    <w:rsid w:val="00835C2F"/>
    <w:rsid w:val="00841279"/>
    <w:rsid w:val="00842FC5"/>
    <w:rsid w:val="008442E3"/>
    <w:rsid w:val="00846283"/>
    <w:rsid w:val="0084716F"/>
    <w:rsid w:val="008512DC"/>
    <w:rsid w:val="00851E84"/>
    <w:rsid w:val="00853033"/>
    <w:rsid w:val="00854060"/>
    <w:rsid w:val="00855875"/>
    <w:rsid w:val="00855BDD"/>
    <w:rsid w:val="00857770"/>
    <w:rsid w:val="00860A54"/>
    <w:rsid w:val="0086186E"/>
    <w:rsid w:val="008635D6"/>
    <w:rsid w:val="00865B4F"/>
    <w:rsid w:val="00871CC8"/>
    <w:rsid w:val="008720E4"/>
    <w:rsid w:val="00874BD6"/>
    <w:rsid w:val="00875873"/>
    <w:rsid w:val="00876223"/>
    <w:rsid w:val="00876627"/>
    <w:rsid w:val="0087797C"/>
    <w:rsid w:val="00881357"/>
    <w:rsid w:val="00881D29"/>
    <w:rsid w:val="00881E1F"/>
    <w:rsid w:val="00882564"/>
    <w:rsid w:val="008825DA"/>
    <w:rsid w:val="0088337F"/>
    <w:rsid w:val="00883AA3"/>
    <w:rsid w:val="00891C83"/>
    <w:rsid w:val="00893F0C"/>
    <w:rsid w:val="008948E2"/>
    <w:rsid w:val="00894EEF"/>
    <w:rsid w:val="00895067"/>
    <w:rsid w:val="00895789"/>
    <w:rsid w:val="0089643F"/>
    <w:rsid w:val="00896EB1"/>
    <w:rsid w:val="008A0770"/>
    <w:rsid w:val="008A0E17"/>
    <w:rsid w:val="008A1381"/>
    <w:rsid w:val="008A1497"/>
    <w:rsid w:val="008A1B85"/>
    <w:rsid w:val="008A2EEA"/>
    <w:rsid w:val="008A5A4E"/>
    <w:rsid w:val="008A5D85"/>
    <w:rsid w:val="008A74F5"/>
    <w:rsid w:val="008B0D05"/>
    <w:rsid w:val="008B2239"/>
    <w:rsid w:val="008B3471"/>
    <w:rsid w:val="008B3C43"/>
    <w:rsid w:val="008B5D90"/>
    <w:rsid w:val="008B61D1"/>
    <w:rsid w:val="008C0109"/>
    <w:rsid w:val="008C03ED"/>
    <w:rsid w:val="008C16C1"/>
    <w:rsid w:val="008C1CDF"/>
    <w:rsid w:val="008C2A7B"/>
    <w:rsid w:val="008C5C28"/>
    <w:rsid w:val="008C5DEF"/>
    <w:rsid w:val="008D0E08"/>
    <w:rsid w:val="008D21E6"/>
    <w:rsid w:val="008D5447"/>
    <w:rsid w:val="008D6A9A"/>
    <w:rsid w:val="008E1402"/>
    <w:rsid w:val="008E2734"/>
    <w:rsid w:val="008E4D72"/>
    <w:rsid w:val="008E5E79"/>
    <w:rsid w:val="008F0BFF"/>
    <w:rsid w:val="008F0D6B"/>
    <w:rsid w:val="008F2F31"/>
    <w:rsid w:val="008F5A47"/>
    <w:rsid w:val="009003BE"/>
    <w:rsid w:val="00900F27"/>
    <w:rsid w:val="00901C4F"/>
    <w:rsid w:val="00903C59"/>
    <w:rsid w:val="00903F89"/>
    <w:rsid w:val="00903FD2"/>
    <w:rsid w:val="0090496B"/>
    <w:rsid w:val="00905CB6"/>
    <w:rsid w:val="00907A3B"/>
    <w:rsid w:val="00910782"/>
    <w:rsid w:val="0091081D"/>
    <w:rsid w:val="00911A08"/>
    <w:rsid w:val="009205C5"/>
    <w:rsid w:val="00920C24"/>
    <w:rsid w:val="00922168"/>
    <w:rsid w:val="009237B7"/>
    <w:rsid w:val="0092468F"/>
    <w:rsid w:val="009262F5"/>
    <w:rsid w:val="009269CA"/>
    <w:rsid w:val="00927DD9"/>
    <w:rsid w:val="00927E1D"/>
    <w:rsid w:val="00931B73"/>
    <w:rsid w:val="00931BDE"/>
    <w:rsid w:val="009330BA"/>
    <w:rsid w:val="00933101"/>
    <w:rsid w:val="00933218"/>
    <w:rsid w:val="00936B55"/>
    <w:rsid w:val="00936C70"/>
    <w:rsid w:val="00940313"/>
    <w:rsid w:val="00940F26"/>
    <w:rsid w:val="00941E5B"/>
    <w:rsid w:val="0094219A"/>
    <w:rsid w:val="00943C66"/>
    <w:rsid w:val="00944A9B"/>
    <w:rsid w:val="00945449"/>
    <w:rsid w:val="00950BF9"/>
    <w:rsid w:val="00950E55"/>
    <w:rsid w:val="00951068"/>
    <w:rsid w:val="00953E55"/>
    <w:rsid w:val="00954E52"/>
    <w:rsid w:val="00956E12"/>
    <w:rsid w:val="0095732F"/>
    <w:rsid w:val="00960430"/>
    <w:rsid w:val="00965547"/>
    <w:rsid w:val="00967D68"/>
    <w:rsid w:val="00970DAF"/>
    <w:rsid w:val="009733F7"/>
    <w:rsid w:val="00976FA7"/>
    <w:rsid w:val="00977190"/>
    <w:rsid w:val="00977464"/>
    <w:rsid w:val="0097750C"/>
    <w:rsid w:val="0097762E"/>
    <w:rsid w:val="009809A0"/>
    <w:rsid w:val="00981269"/>
    <w:rsid w:val="0098183B"/>
    <w:rsid w:val="009835E8"/>
    <w:rsid w:val="00983BA2"/>
    <w:rsid w:val="00984A9B"/>
    <w:rsid w:val="00986893"/>
    <w:rsid w:val="0099106D"/>
    <w:rsid w:val="00991497"/>
    <w:rsid w:val="009921C4"/>
    <w:rsid w:val="009938C9"/>
    <w:rsid w:val="00994A01"/>
    <w:rsid w:val="00996BFE"/>
    <w:rsid w:val="009A0726"/>
    <w:rsid w:val="009A0E81"/>
    <w:rsid w:val="009A256E"/>
    <w:rsid w:val="009A3151"/>
    <w:rsid w:val="009A3A19"/>
    <w:rsid w:val="009A3A8F"/>
    <w:rsid w:val="009A476E"/>
    <w:rsid w:val="009A497C"/>
    <w:rsid w:val="009A622F"/>
    <w:rsid w:val="009A7892"/>
    <w:rsid w:val="009B02B0"/>
    <w:rsid w:val="009B1C44"/>
    <w:rsid w:val="009B25E1"/>
    <w:rsid w:val="009B2F3A"/>
    <w:rsid w:val="009B2F3D"/>
    <w:rsid w:val="009B4958"/>
    <w:rsid w:val="009B4A52"/>
    <w:rsid w:val="009B523D"/>
    <w:rsid w:val="009B7583"/>
    <w:rsid w:val="009B7B24"/>
    <w:rsid w:val="009C0EDF"/>
    <w:rsid w:val="009C24A9"/>
    <w:rsid w:val="009C287F"/>
    <w:rsid w:val="009C2C1E"/>
    <w:rsid w:val="009C3015"/>
    <w:rsid w:val="009C381B"/>
    <w:rsid w:val="009C529D"/>
    <w:rsid w:val="009D09A1"/>
    <w:rsid w:val="009D2C3A"/>
    <w:rsid w:val="009D3EF4"/>
    <w:rsid w:val="009D6F3F"/>
    <w:rsid w:val="009E0510"/>
    <w:rsid w:val="009E2E88"/>
    <w:rsid w:val="009E3588"/>
    <w:rsid w:val="009E56F5"/>
    <w:rsid w:val="009E5E77"/>
    <w:rsid w:val="009F174B"/>
    <w:rsid w:val="009F19E0"/>
    <w:rsid w:val="009F1BEE"/>
    <w:rsid w:val="009F3E52"/>
    <w:rsid w:val="009F73EC"/>
    <w:rsid w:val="009F772A"/>
    <w:rsid w:val="00A01A96"/>
    <w:rsid w:val="00A020F4"/>
    <w:rsid w:val="00A03E19"/>
    <w:rsid w:val="00A04266"/>
    <w:rsid w:val="00A04487"/>
    <w:rsid w:val="00A05A84"/>
    <w:rsid w:val="00A05F74"/>
    <w:rsid w:val="00A07780"/>
    <w:rsid w:val="00A107A0"/>
    <w:rsid w:val="00A118B0"/>
    <w:rsid w:val="00A1267A"/>
    <w:rsid w:val="00A13BBF"/>
    <w:rsid w:val="00A14AAD"/>
    <w:rsid w:val="00A16741"/>
    <w:rsid w:val="00A24177"/>
    <w:rsid w:val="00A24538"/>
    <w:rsid w:val="00A2466F"/>
    <w:rsid w:val="00A27592"/>
    <w:rsid w:val="00A27EE2"/>
    <w:rsid w:val="00A31736"/>
    <w:rsid w:val="00A32D75"/>
    <w:rsid w:val="00A331C4"/>
    <w:rsid w:val="00A3389F"/>
    <w:rsid w:val="00A36741"/>
    <w:rsid w:val="00A370B2"/>
    <w:rsid w:val="00A37567"/>
    <w:rsid w:val="00A379DE"/>
    <w:rsid w:val="00A37C1C"/>
    <w:rsid w:val="00A410FA"/>
    <w:rsid w:val="00A4208A"/>
    <w:rsid w:val="00A4414B"/>
    <w:rsid w:val="00A46C2A"/>
    <w:rsid w:val="00A504C1"/>
    <w:rsid w:val="00A51A06"/>
    <w:rsid w:val="00A5239B"/>
    <w:rsid w:val="00A525E2"/>
    <w:rsid w:val="00A54721"/>
    <w:rsid w:val="00A55197"/>
    <w:rsid w:val="00A56931"/>
    <w:rsid w:val="00A612C6"/>
    <w:rsid w:val="00A6280F"/>
    <w:rsid w:val="00A64DAD"/>
    <w:rsid w:val="00A6582C"/>
    <w:rsid w:val="00A669C2"/>
    <w:rsid w:val="00A66BCE"/>
    <w:rsid w:val="00A67862"/>
    <w:rsid w:val="00A67E86"/>
    <w:rsid w:val="00A7012A"/>
    <w:rsid w:val="00A728C7"/>
    <w:rsid w:val="00A731A4"/>
    <w:rsid w:val="00A73AD8"/>
    <w:rsid w:val="00A7487D"/>
    <w:rsid w:val="00A74EF1"/>
    <w:rsid w:val="00A83077"/>
    <w:rsid w:val="00A831FF"/>
    <w:rsid w:val="00A85AD6"/>
    <w:rsid w:val="00A87151"/>
    <w:rsid w:val="00A91B3B"/>
    <w:rsid w:val="00A92EDE"/>
    <w:rsid w:val="00A9406D"/>
    <w:rsid w:val="00AA4548"/>
    <w:rsid w:val="00AA5254"/>
    <w:rsid w:val="00AA538F"/>
    <w:rsid w:val="00AA6578"/>
    <w:rsid w:val="00AB311A"/>
    <w:rsid w:val="00AB3D1A"/>
    <w:rsid w:val="00AB443F"/>
    <w:rsid w:val="00AB4C02"/>
    <w:rsid w:val="00AB4D21"/>
    <w:rsid w:val="00AC0383"/>
    <w:rsid w:val="00AC0ABE"/>
    <w:rsid w:val="00AC2DCD"/>
    <w:rsid w:val="00AC3475"/>
    <w:rsid w:val="00AC563A"/>
    <w:rsid w:val="00AC58BE"/>
    <w:rsid w:val="00AD17F4"/>
    <w:rsid w:val="00AD4F9D"/>
    <w:rsid w:val="00AD5168"/>
    <w:rsid w:val="00AD62EA"/>
    <w:rsid w:val="00AD68EA"/>
    <w:rsid w:val="00AE001F"/>
    <w:rsid w:val="00AE14C6"/>
    <w:rsid w:val="00AE301A"/>
    <w:rsid w:val="00AE4616"/>
    <w:rsid w:val="00AE47AC"/>
    <w:rsid w:val="00AE6873"/>
    <w:rsid w:val="00AE780C"/>
    <w:rsid w:val="00AF4757"/>
    <w:rsid w:val="00AF73C6"/>
    <w:rsid w:val="00B01C54"/>
    <w:rsid w:val="00B0642E"/>
    <w:rsid w:val="00B10AE5"/>
    <w:rsid w:val="00B119D3"/>
    <w:rsid w:val="00B14077"/>
    <w:rsid w:val="00B15CFA"/>
    <w:rsid w:val="00B16D97"/>
    <w:rsid w:val="00B178C9"/>
    <w:rsid w:val="00B20A8D"/>
    <w:rsid w:val="00B210C9"/>
    <w:rsid w:val="00B2143C"/>
    <w:rsid w:val="00B21EF2"/>
    <w:rsid w:val="00B22B9D"/>
    <w:rsid w:val="00B2331A"/>
    <w:rsid w:val="00B249F1"/>
    <w:rsid w:val="00B24ACC"/>
    <w:rsid w:val="00B263DA"/>
    <w:rsid w:val="00B26BB3"/>
    <w:rsid w:val="00B26C53"/>
    <w:rsid w:val="00B2720E"/>
    <w:rsid w:val="00B32B0A"/>
    <w:rsid w:val="00B34130"/>
    <w:rsid w:val="00B35D4C"/>
    <w:rsid w:val="00B35FE9"/>
    <w:rsid w:val="00B40A90"/>
    <w:rsid w:val="00B4322B"/>
    <w:rsid w:val="00B4330C"/>
    <w:rsid w:val="00B46488"/>
    <w:rsid w:val="00B4695D"/>
    <w:rsid w:val="00B474C8"/>
    <w:rsid w:val="00B504B4"/>
    <w:rsid w:val="00B50E57"/>
    <w:rsid w:val="00B511ED"/>
    <w:rsid w:val="00B536DA"/>
    <w:rsid w:val="00B55031"/>
    <w:rsid w:val="00B56D43"/>
    <w:rsid w:val="00B60D74"/>
    <w:rsid w:val="00B60E9C"/>
    <w:rsid w:val="00B618FC"/>
    <w:rsid w:val="00B62105"/>
    <w:rsid w:val="00B62125"/>
    <w:rsid w:val="00B631D5"/>
    <w:rsid w:val="00B63C0B"/>
    <w:rsid w:val="00B71CF6"/>
    <w:rsid w:val="00B71F9B"/>
    <w:rsid w:val="00B72C95"/>
    <w:rsid w:val="00B73BF1"/>
    <w:rsid w:val="00B7505F"/>
    <w:rsid w:val="00B759A8"/>
    <w:rsid w:val="00B75EF6"/>
    <w:rsid w:val="00B7674E"/>
    <w:rsid w:val="00B76A61"/>
    <w:rsid w:val="00B76C5E"/>
    <w:rsid w:val="00B80661"/>
    <w:rsid w:val="00B824D2"/>
    <w:rsid w:val="00B84202"/>
    <w:rsid w:val="00B84CAF"/>
    <w:rsid w:val="00B8621F"/>
    <w:rsid w:val="00B9043A"/>
    <w:rsid w:val="00B90A0A"/>
    <w:rsid w:val="00B91B8B"/>
    <w:rsid w:val="00B92AFE"/>
    <w:rsid w:val="00B931B2"/>
    <w:rsid w:val="00B94E91"/>
    <w:rsid w:val="00B97607"/>
    <w:rsid w:val="00B97E35"/>
    <w:rsid w:val="00BA08B4"/>
    <w:rsid w:val="00BA1122"/>
    <w:rsid w:val="00BA1A47"/>
    <w:rsid w:val="00BA2C02"/>
    <w:rsid w:val="00BA32E2"/>
    <w:rsid w:val="00BA5A72"/>
    <w:rsid w:val="00BA7CD0"/>
    <w:rsid w:val="00BB0F98"/>
    <w:rsid w:val="00BB1D56"/>
    <w:rsid w:val="00BB250D"/>
    <w:rsid w:val="00BB2B8E"/>
    <w:rsid w:val="00BB2EEE"/>
    <w:rsid w:val="00BB3232"/>
    <w:rsid w:val="00BB5A8C"/>
    <w:rsid w:val="00BB68FE"/>
    <w:rsid w:val="00BB7F38"/>
    <w:rsid w:val="00BC04C4"/>
    <w:rsid w:val="00BC0679"/>
    <w:rsid w:val="00BC0C7D"/>
    <w:rsid w:val="00BC1DEF"/>
    <w:rsid w:val="00BC3A01"/>
    <w:rsid w:val="00BC3E8C"/>
    <w:rsid w:val="00BC4648"/>
    <w:rsid w:val="00BC4D54"/>
    <w:rsid w:val="00BC6E38"/>
    <w:rsid w:val="00BC7202"/>
    <w:rsid w:val="00BC7EE5"/>
    <w:rsid w:val="00BD1A26"/>
    <w:rsid w:val="00BD38E4"/>
    <w:rsid w:val="00BE027F"/>
    <w:rsid w:val="00BE0DB2"/>
    <w:rsid w:val="00BE2898"/>
    <w:rsid w:val="00BE4715"/>
    <w:rsid w:val="00BE6115"/>
    <w:rsid w:val="00BE6F31"/>
    <w:rsid w:val="00BE770F"/>
    <w:rsid w:val="00BE7C0E"/>
    <w:rsid w:val="00BF026B"/>
    <w:rsid w:val="00BF1642"/>
    <w:rsid w:val="00BF40E3"/>
    <w:rsid w:val="00BF49A5"/>
    <w:rsid w:val="00BF7599"/>
    <w:rsid w:val="00C006C6"/>
    <w:rsid w:val="00C00FB9"/>
    <w:rsid w:val="00C02323"/>
    <w:rsid w:val="00C04E99"/>
    <w:rsid w:val="00C067D3"/>
    <w:rsid w:val="00C069A8"/>
    <w:rsid w:val="00C07367"/>
    <w:rsid w:val="00C07D6E"/>
    <w:rsid w:val="00C10EE8"/>
    <w:rsid w:val="00C12D85"/>
    <w:rsid w:val="00C12DC5"/>
    <w:rsid w:val="00C15C5D"/>
    <w:rsid w:val="00C16D42"/>
    <w:rsid w:val="00C201E1"/>
    <w:rsid w:val="00C22AF8"/>
    <w:rsid w:val="00C22E24"/>
    <w:rsid w:val="00C23350"/>
    <w:rsid w:val="00C23FC7"/>
    <w:rsid w:val="00C27CDE"/>
    <w:rsid w:val="00C3115E"/>
    <w:rsid w:val="00C3234F"/>
    <w:rsid w:val="00C33D45"/>
    <w:rsid w:val="00C33E50"/>
    <w:rsid w:val="00C34240"/>
    <w:rsid w:val="00C34513"/>
    <w:rsid w:val="00C40124"/>
    <w:rsid w:val="00C4053E"/>
    <w:rsid w:val="00C41F07"/>
    <w:rsid w:val="00C42C61"/>
    <w:rsid w:val="00C43BA9"/>
    <w:rsid w:val="00C43E54"/>
    <w:rsid w:val="00C457FA"/>
    <w:rsid w:val="00C50B3C"/>
    <w:rsid w:val="00C51B5E"/>
    <w:rsid w:val="00C51DAD"/>
    <w:rsid w:val="00C52514"/>
    <w:rsid w:val="00C5274D"/>
    <w:rsid w:val="00C528B0"/>
    <w:rsid w:val="00C54586"/>
    <w:rsid w:val="00C5681B"/>
    <w:rsid w:val="00C5752B"/>
    <w:rsid w:val="00C57BC2"/>
    <w:rsid w:val="00C60510"/>
    <w:rsid w:val="00C61EB0"/>
    <w:rsid w:val="00C650B0"/>
    <w:rsid w:val="00C72913"/>
    <w:rsid w:val="00C73685"/>
    <w:rsid w:val="00C73BC3"/>
    <w:rsid w:val="00C74690"/>
    <w:rsid w:val="00C76587"/>
    <w:rsid w:val="00C8122E"/>
    <w:rsid w:val="00C81D59"/>
    <w:rsid w:val="00C836C9"/>
    <w:rsid w:val="00C8435D"/>
    <w:rsid w:val="00C9162D"/>
    <w:rsid w:val="00C91701"/>
    <w:rsid w:val="00C92DDB"/>
    <w:rsid w:val="00C966CE"/>
    <w:rsid w:val="00C97ECE"/>
    <w:rsid w:val="00CA001D"/>
    <w:rsid w:val="00CA095C"/>
    <w:rsid w:val="00CA09A2"/>
    <w:rsid w:val="00CA1757"/>
    <w:rsid w:val="00CA2B86"/>
    <w:rsid w:val="00CA34DB"/>
    <w:rsid w:val="00CA387D"/>
    <w:rsid w:val="00CA4875"/>
    <w:rsid w:val="00CA4910"/>
    <w:rsid w:val="00CA56A6"/>
    <w:rsid w:val="00CA5EDE"/>
    <w:rsid w:val="00CB4D6D"/>
    <w:rsid w:val="00CB4F81"/>
    <w:rsid w:val="00CB6FE9"/>
    <w:rsid w:val="00CC149A"/>
    <w:rsid w:val="00CC20F7"/>
    <w:rsid w:val="00CC5A8B"/>
    <w:rsid w:val="00CC63DA"/>
    <w:rsid w:val="00CC6C4D"/>
    <w:rsid w:val="00CC6CAB"/>
    <w:rsid w:val="00CC73AF"/>
    <w:rsid w:val="00CC7916"/>
    <w:rsid w:val="00CD322B"/>
    <w:rsid w:val="00CD4919"/>
    <w:rsid w:val="00CD4C03"/>
    <w:rsid w:val="00CD584E"/>
    <w:rsid w:val="00CD747A"/>
    <w:rsid w:val="00CE6439"/>
    <w:rsid w:val="00CE73BE"/>
    <w:rsid w:val="00CF10DD"/>
    <w:rsid w:val="00CF25AF"/>
    <w:rsid w:val="00CF37DA"/>
    <w:rsid w:val="00CF46EF"/>
    <w:rsid w:val="00CF7762"/>
    <w:rsid w:val="00CF7B40"/>
    <w:rsid w:val="00CF7ED9"/>
    <w:rsid w:val="00D0029F"/>
    <w:rsid w:val="00D00CA5"/>
    <w:rsid w:val="00D00FAD"/>
    <w:rsid w:val="00D0211A"/>
    <w:rsid w:val="00D0332C"/>
    <w:rsid w:val="00D04739"/>
    <w:rsid w:val="00D05810"/>
    <w:rsid w:val="00D06883"/>
    <w:rsid w:val="00D122F9"/>
    <w:rsid w:val="00D12AD4"/>
    <w:rsid w:val="00D14881"/>
    <w:rsid w:val="00D15ADC"/>
    <w:rsid w:val="00D165CC"/>
    <w:rsid w:val="00D17F96"/>
    <w:rsid w:val="00D20E9E"/>
    <w:rsid w:val="00D214D9"/>
    <w:rsid w:val="00D22CF9"/>
    <w:rsid w:val="00D22F54"/>
    <w:rsid w:val="00D23498"/>
    <w:rsid w:val="00D23576"/>
    <w:rsid w:val="00D23D4A"/>
    <w:rsid w:val="00D25B59"/>
    <w:rsid w:val="00D26C02"/>
    <w:rsid w:val="00D302EC"/>
    <w:rsid w:val="00D31233"/>
    <w:rsid w:val="00D33926"/>
    <w:rsid w:val="00D34828"/>
    <w:rsid w:val="00D34FBE"/>
    <w:rsid w:val="00D365FF"/>
    <w:rsid w:val="00D366A3"/>
    <w:rsid w:val="00D36771"/>
    <w:rsid w:val="00D40805"/>
    <w:rsid w:val="00D40F6C"/>
    <w:rsid w:val="00D40FB7"/>
    <w:rsid w:val="00D45E66"/>
    <w:rsid w:val="00D503B7"/>
    <w:rsid w:val="00D548BB"/>
    <w:rsid w:val="00D54F7D"/>
    <w:rsid w:val="00D5544D"/>
    <w:rsid w:val="00D55693"/>
    <w:rsid w:val="00D55E69"/>
    <w:rsid w:val="00D5626B"/>
    <w:rsid w:val="00D5737F"/>
    <w:rsid w:val="00D60127"/>
    <w:rsid w:val="00D604B2"/>
    <w:rsid w:val="00D614D4"/>
    <w:rsid w:val="00D61CCE"/>
    <w:rsid w:val="00D61CF4"/>
    <w:rsid w:val="00D6276B"/>
    <w:rsid w:val="00D67C82"/>
    <w:rsid w:val="00D67DD9"/>
    <w:rsid w:val="00D73870"/>
    <w:rsid w:val="00D7549C"/>
    <w:rsid w:val="00D7588B"/>
    <w:rsid w:val="00D75D83"/>
    <w:rsid w:val="00D76F4E"/>
    <w:rsid w:val="00D804BA"/>
    <w:rsid w:val="00D80F1C"/>
    <w:rsid w:val="00D82703"/>
    <w:rsid w:val="00D841A3"/>
    <w:rsid w:val="00D84EDC"/>
    <w:rsid w:val="00D87226"/>
    <w:rsid w:val="00D878AC"/>
    <w:rsid w:val="00D87B0B"/>
    <w:rsid w:val="00D90564"/>
    <w:rsid w:val="00D920B8"/>
    <w:rsid w:val="00D92268"/>
    <w:rsid w:val="00D92BD7"/>
    <w:rsid w:val="00D93244"/>
    <w:rsid w:val="00D93EC9"/>
    <w:rsid w:val="00D95CA5"/>
    <w:rsid w:val="00D971F6"/>
    <w:rsid w:val="00DA00F4"/>
    <w:rsid w:val="00DA17AE"/>
    <w:rsid w:val="00DA22F2"/>
    <w:rsid w:val="00DA2D1E"/>
    <w:rsid w:val="00DA3C73"/>
    <w:rsid w:val="00DA64F8"/>
    <w:rsid w:val="00DA78DF"/>
    <w:rsid w:val="00DB16D9"/>
    <w:rsid w:val="00DB2DE4"/>
    <w:rsid w:val="00DB3A1B"/>
    <w:rsid w:val="00DB65B6"/>
    <w:rsid w:val="00DB67BB"/>
    <w:rsid w:val="00DB695F"/>
    <w:rsid w:val="00DC04CE"/>
    <w:rsid w:val="00DC0755"/>
    <w:rsid w:val="00DC2D80"/>
    <w:rsid w:val="00DC4E55"/>
    <w:rsid w:val="00DC6DA1"/>
    <w:rsid w:val="00DC6F82"/>
    <w:rsid w:val="00DC7776"/>
    <w:rsid w:val="00DD305A"/>
    <w:rsid w:val="00DD3BE9"/>
    <w:rsid w:val="00DD4779"/>
    <w:rsid w:val="00DD4A73"/>
    <w:rsid w:val="00DD5ADE"/>
    <w:rsid w:val="00DE003D"/>
    <w:rsid w:val="00DE1DD9"/>
    <w:rsid w:val="00DE22E4"/>
    <w:rsid w:val="00DE238E"/>
    <w:rsid w:val="00DE3A30"/>
    <w:rsid w:val="00DF204F"/>
    <w:rsid w:val="00DF30FE"/>
    <w:rsid w:val="00DF330A"/>
    <w:rsid w:val="00DF3E7F"/>
    <w:rsid w:val="00DF509C"/>
    <w:rsid w:val="00DF65F2"/>
    <w:rsid w:val="00DF7497"/>
    <w:rsid w:val="00E02F0C"/>
    <w:rsid w:val="00E02F5D"/>
    <w:rsid w:val="00E04202"/>
    <w:rsid w:val="00E0532F"/>
    <w:rsid w:val="00E065C1"/>
    <w:rsid w:val="00E06B7B"/>
    <w:rsid w:val="00E1104E"/>
    <w:rsid w:val="00E13213"/>
    <w:rsid w:val="00E15F84"/>
    <w:rsid w:val="00E169A6"/>
    <w:rsid w:val="00E16C2B"/>
    <w:rsid w:val="00E20752"/>
    <w:rsid w:val="00E2209A"/>
    <w:rsid w:val="00E22F8A"/>
    <w:rsid w:val="00E23287"/>
    <w:rsid w:val="00E23477"/>
    <w:rsid w:val="00E26620"/>
    <w:rsid w:val="00E26D9C"/>
    <w:rsid w:val="00E35D32"/>
    <w:rsid w:val="00E403E4"/>
    <w:rsid w:val="00E40507"/>
    <w:rsid w:val="00E41A7B"/>
    <w:rsid w:val="00E42E72"/>
    <w:rsid w:val="00E4353C"/>
    <w:rsid w:val="00E45A9E"/>
    <w:rsid w:val="00E46DD2"/>
    <w:rsid w:val="00E53C9D"/>
    <w:rsid w:val="00E55C10"/>
    <w:rsid w:val="00E57CA6"/>
    <w:rsid w:val="00E60263"/>
    <w:rsid w:val="00E61320"/>
    <w:rsid w:val="00E6206C"/>
    <w:rsid w:val="00E65C00"/>
    <w:rsid w:val="00E65D40"/>
    <w:rsid w:val="00E66254"/>
    <w:rsid w:val="00E6649D"/>
    <w:rsid w:val="00E70F9E"/>
    <w:rsid w:val="00E73CD4"/>
    <w:rsid w:val="00E746B7"/>
    <w:rsid w:val="00E74D48"/>
    <w:rsid w:val="00E75E2A"/>
    <w:rsid w:val="00E76B81"/>
    <w:rsid w:val="00E854FE"/>
    <w:rsid w:val="00E855AE"/>
    <w:rsid w:val="00E913E3"/>
    <w:rsid w:val="00E91602"/>
    <w:rsid w:val="00E9166C"/>
    <w:rsid w:val="00E91FBC"/>
    <w:rsid w:val="00E92015"/>
    <w:rsid w:val="00E92754"/>
    <w:rsid w:val="00E92DA5"/>
    <w:rsid w:val="00E9425E"/>
    <w:rsid w:val="00EA11B5"/>
    <w:rsid w:val="00EA171B"/>
    <w:rsid w:val="00EA3DF4"/>
    <w:rsid w:val="00EA5FB2"/>
    <w:rsid w:val="00EA70B2"/>
    <w:rsid w:val="00EA7D8D"/>
    <w:rsid w:val="00EB0D6F"/>
    <w:rsid w:val="00EB0FEE"/>
    <w:rsid w:val="00EB290C"/>
    <w:rsid w:val="00EB3103"/>
    <w:rsid w:val="00EB4AB3"/>
    <w:rsid w:val="00EB50BC"/>
    <w:rsid w:val="00EB55D8"/>
    <w:rsid w:val="00EB5ABC"/>
    <w:rsid w:val="00EC122B"/>
    <w:rsid w:val="00EC2935"/>
    <w:rsid w:val="00EC320B"/>
    <w:rsid w:val="00EC4741"/>
    <w:rsid w:val="00EC5127"/>
    <w:rsid w:val="00EC55E8"/>
    <w:rsid w:val="00EC5D92"/>
    <w:rsid w:val="00EC636A"/>
    <w:rsid w:val="00EC6912"/>
    <w:rsid w:val="00EC6D87"/>
    <w:rsid w:val="00EC7A91"/>
    <w:rsid w:val="00ED2E6F"/>
    <w:rsid w:val="00ED3028"/>
    <w:rsid w:val="00ED4996"/>
    <w:rsid w:val="00ED526C"/>
    <w:rsid w:val="00EE12F8"/>
    <w:rsid w:val="00EE181A"/>
    <w:rsid w:val="00EE354B"/>
    <w:rsid w:val="00EE4DF7"/>
    <w:rsid w:val="00EE565A"/>
    <w:rsid w:val="00EE7548"/>
    <w:rsid w:val="00EF18DA"/>
    <w:rsid w:val="00EF2C64"/>
    <w:rsid w:val="00EF49F5"/>
    <w:rsid w:val="00EF6B7D"/>
    <w:rsid w:val="00F02F3A"/>
    <w:rsid w:val="00F12097"/>
    <w:rsid w:val="00F124AD"/>
    <w:rsid w:val="00F12A75"/>
    <w:rsid w:val="00F13564"/>
    <w:rsid w:val="00F175F8"/>
    <w:rsid w:val="00F211DE"/>
    <w:rsid w:val="00F224B7"/>
    <w:rsid w:val="00F256B0"/>
    <w:rsid w:val="00F267D8"/>
    <w:rsid w:val="00F270AC"/>
    <w:rsid w:val="00F31267"/>
    <w:rsid w:val="00F31822"/>
    <w:rsid w:val="00F31A5F"/>
    <w:rsid w:val="00F32C27"/>
    <w:rsid w:val="00F330E5"/>
    <w:rsid w:val="00F34D8F"/>
    <w:rsid w:val="00F3782B"/>
    <w:rsid w:val="00F44567"/>
    <w:rsid w:val="00F44BD2"/>
    <w:rsid w:val="00F45209"/>
    <w:rsid w:val="00F465A8"/>
    <w:rsid w:val="00F5039D"/>
    <w:rsid w:val="00F5062B"/>
    <w:rsid w:val="00F50913"/>
    <w:rsid w:val="00F55EA9"/>
    <w:rsid w:val="00F5702D"/>
    <w:rsid w:val="00F61CB4"/>
    <w:rsid w:val="00F62CB6"/>
    <w:rsid w:val="00F63FE7"/>
    <w:rsid w:val="00F66196"/>
    <w:rsid w:val="00F666CD"/>
    <w:rsid w:val="00F678C3"/>
    <w:rsid w:val="00F74BD9"/>
    <w:rsid w:val="00F768C8"/>
    <w:rsid w:val="00F76EFB"/>
    <w:rsid w:val="00F83099"/>
    <w:rsid w:val="00F84B01"/>
    <w:rsid w:val="00F84BEF"/>
    <w:rsid w:val="00F853A3"/>
    <w:rsid w:val="00F8617A"/>
    <w:rsid w:val="00F86C1A"/>
    <w:rsid w:val="00F87D25"/>
    <w:rsid w:val="00F9100C"/>
    <w:rsid w:val="00F93DCD"/>
    <w:rsid w:val="00F9471B"/>
    <w:rsid w:val="00FA0876"/>
    <w:rsid w:val="00FA1927"/>
    <w:rsid w:val="00FA2972"/>
    <w:rsid w:val="00FA6230"/>
    <w:rsid w:val="00FA6EBB"/>
    <w:rsid w:val="00FB15A7"/>
    <w:rsid w:val="00FB244F"/>
    <w:rsid w:val="00FB5A8F"/>
    <w:rsid w:val="00FB5EE7"/>
    <w:rsid w:val="00FB78ED"/>
    <w:rsid w:val="00FC12A7"/>
    <w:rsid w:val="00FC22CD"/>
    <w:rsid w:val="00FC2845"/>
    <w:rsid w:val="00FC47F1"/>
    <w:rsid w:val="00FC54D2"/>
    <w:rsid w:val="00FC60D3"/>
    <w:rsid w:val="00FC69FC"/>
    <w:rsid w:val="00FC71F3"/>
    <w:rsid w:val="00FC7BE1"/>
    <w:rsid w:val="00FD120D"/>
    <w:rsid w:val="00FD34B6"/>
    <w:rsid w:val="00FD5A1E"/>
    <w:rsid w:val="00FE0AE1"/>
    <w:rsid w:val="00FE19D6"/>
    <w:rsid w:val="00FE2D78"/>
    <w:rsid w:val="00FE7514"/>
    <w:rsid w:val="00FF0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8F64"/>
  <w15:chartTrackingRefBased/>
  <w15:docId w15:val="{3925C5F2-86CF-4831-8390-594FC36B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F6B7D"/>
    <w:pPr>
      <w:overflowPunct w:val="0"/>
      <w:autoSpaceDE w:val="0"/>
      <w:autoSpaceDN w:val="0"/>
      <w:adjustRightInd w:val="0"/>
      <w:textAlignment w:val="baseline"/>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4"/>
      </w:numPr>
      <w:overflowPunct/>
      <w:autoSpaceDE/>
      <w:autoSpaceDN/>
      <w:adjustRightInd/>
      <w:spacing w:before="120"/>
      <w:jc w:val="both"/>
      <w:textAlignment w:val="auto"/>
    </w:pPr>
    <w:rPr>
      <w:szCs w:val="24"/>
    </w:rPr>
  </w:style>
  <w:style w:type="paragraph" w:styleId="Zhlav">
    <w:name w:val="header"/>
    <w:basedOn w:val="Normln"/>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semiHidden/>
    <w:rsid w:val="004D093F"/>
    <w:rPr>
      <w:sz w:val="16"/>
      <w:szCs w:val="16"/>
    </w:rPr>
  </w:style>
  <w:style w:type="paragraph" w:styleId="Textkomente">
    <w:name w:val="annotation text"/>
    <w:basedOn w:val="Normln"/>
    <w:link w:val="TextkomenteChar"/>
    <w:semiHidden/>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styleId="Bezmezer">
    <w:name w:val="No Spacing"/>
    <w:link w:val="BezmezerChar"/>
    <w:uiPriority w:val="1"/>
    <w:qFormat/>
    <w:rsid w:val="008B61D1"/>
    <w:rPr>
      <w:rFonts w:ascii="Calibri" w:hAnsi="Calibri"/>
      <w:sz w:val="22"/>
      <w:szCs w:val="22"/>
      <w:lang w:eastAsia="en-US"/>
    </w:rPr>
  </w:style>
  <w:style w:type="character" w:customStyle="1" w:styleId="BezmezerChar">
    <w:name w:val="Bez mezer Char"/>
    <w:link w:val="Bezmezer"/>
    <w:uiPriority w:val="1"/>
    <w:rsid w:val="008B61D1"/>
    <w:rPr>
      <w:rFonts w:ascii="Calibri" w:hAnsi="Calibri"/>
      <w:sz w:val="22"/>
      <w:szCs w:val="22"/>
      <w:lang w:eastAsia="en-US" w:bidi="ar-SA"/>
    </w:rPr>
  </w:style>
  <w:style w:type="paragraph" w:styleId="Normlnweb">
    <w:name w:val="Normal (Web)"/>
    <w:basedOn w:val="Normln"/>
    <w:rsid w:val="00B71CF6"/>
    <w:pPr>
      <w:overflowPunct/>
      <w:autoSpaceDE/>
      <w:autoSpaceDN/>
      <w:adjustRightInd/>
      <w:spacing w:before="100" w:beforeAutospacing="1" w:after="100" w:afterAutospacing="1"/>
      <w:textAlignment w:val="auto"/>
    </w:pPr>
    <w:rPr>
      <w:szCs w:val="24"/>
    </w:rPr>
  </w:style>
  <w:style w:type="paragraph" w:styleId="Revize">
    <w:name w:val="Revision"/>
    <w:hidden/>
    <w:uiPriority w:val="99"/>
    <w:semiHidden/>
    <w:rsid w:val="008635D6"/>
    <w:rPr>
      <w:sz w:val="24"/>
    </w:rPr>
  </w:style>
  <w:style w:type="character" w:customStyle="1" w:styleId="h1a6">
    <w:name w:val="h1a6"/>
    <w:rsid w:val="00894EEF"/>
    <w:rPr>
      <w:rFonts w:ascii="Arial" w:hAnsi="Arial" w:cs="Arial" w:hint="default"/>
      <w:i/>
      <w:iCs/>
    </w:rPr>
  </w:style>
  <w:style w:type="character" w:styleId="Nevyeenzmnka">
    <w:name w:val="Unresolved Mention"/>
    <w:uiPriority w:val="99"/>
    <w:semiHidden/>
    <w:unhideWhenUsed/>
    <w:rsid w:val="00AC0ABE"/>
    <w:rPr>
      <w:color w:val="605E5C"/>
      <w:shd w:val="clear" w:color="auto" w:fill="E1DFDD"/>
    </w:rPr>
  </w:style>
  <w:style w:type="paragraph" w:customStyle="1" w:styleId="Odsazen">
    <w:name w:val="Odsazení"/>
    <w:basedOn w:val="Normln"/>
    <w:next w:val="Normln"/>
    <w:rsid w:val="00CA5EDE"/>
    <w:pPr>
      <w:numPr>
        <w:ilvl w:val="1"/>
        <w:numId w:val="19"/>
      </w:numPr>
      <w:overflowPunct/>
      <w:autoSpaceDE/>
      <w:autoSpaceDN/>
      <w:adjustRightInd/>
      <w:jc w:val="both"/>
      <w:textAlignment w:val="auto"/>
    </w:pPr>
  </w:style>
  <w:style w:type="paragraph" w:customStyle="1" w:styleId="lnek">
    <w:name w:val="Článek"/>
    <w:basedOn w:val="Normln"/>
    <w:rsid w:val="00CA5EDE"/>
    <w:pPr>
      <w:numPr>
        <w:numId w:val="19"/>
      </w:numPr>
      <w:overflowPunct/>
      <w:autoSpaceDE/>
      <w:autoSpaceDN/>
      <w:adjustRightInd/>
      <w:jc w:val="center"/>
      <w:textAlignment w:val="auto"/>
      <w:outlineLvl w:val="0"/>
    </w:pPr>
    <w:rPr>
      <w:b/>
      <w:sz w:val="20"/>
    </w:rPr>
  </w:style>
  <w:style w:type="paragraph" w:styleId="Odstavecseseznamem">
    <w:name w:val="List Paragraph"/>
    <w:basedOn w:val="Normln"/>
    <w:uiPriority w:val="34"/>
    <w:qFormat/>
    <w:rsid w:val="001D2A81"/>
    <w:pPr>
      <w:ind w:left="720"/>
      <w:contextualSpacing/>
    </w:pPr>
  </w:style>
  <w:style w:type="character" w:customStyle="1" w:styleId="TextkomenteChar">
    <w:name w:val="Text komentáře Char"/>
    <w:link w:val="Textkomente"/>
    <w:semiHidden/>
    <w:rsid w:val="00AC2DCD"/>
  </w:style>
  <w:style w:type="paragraph" w:customStyle="1" w:styleId="Default">
    <w:name w:val="Default"/>
    <w:rsid w:val="00F32C27"/>
    <w:pPr>
      <w:autoSpaceDE w:val="0"/>
      <w:autoSpaceDN w:val="0"/>
      <w:adjustRightInd w:val="0"/>
    </w:pPr>
    <w:rPr>
      <w:rFonts w:ascii="Calibri" w:hAnsi="Calibri" w:cs="Calibri"/>
      <w:color w:val="000000"/>
      <w:sz w:val="24"/>
      <w:szCs w:val="24"/>
    </w:rPr>
  </w:style>
  <w:style w:type="paragraph" w:styleId="Zkladntextodsazen">
    <w:name w:val="Body Text Indent"/>
    <w:basedOn w:val="Normln"/>
    <w:link w:val="ZkladntextodsazenChar"/>
    <w:rsid w:val="00DD5ADE"/>
    <w:pPr>
      <w:spacing w:after="120"/>
      <w:ind w:left="283"/>
    </w:pPr>
  </w:style>
  <w:style w:type="character" w:customStyle="1" w:styleId="ZkladntextodsazenChar">
    <w:name w:val="Základní text odsazený Char"/>
    <w:basedOn w:val="Standardnpsmoodstavce"/>
    <w:link w:val="Zkladntextodsazen"/>
    <w:rsid w:val="00DD5AD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2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houbal@dpmb.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jarolin@dpmb.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zurek@dpmb.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houbal@dpmb.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FA6E0F04C8EE941892D766AE13C152E" ma:contentTypeVersion="11" ma:contentTypeDescription="Vytvoří nový dokument" ma:contentTypeScope="" ma:versionID="1017b829dbbbac33be031a4e035dff8f">
  <xsd:schema xmlns:xsd="http://www.w3.org/2001/XMLSchema" xmlns:xs="http://www.w3.org/2001/XMLSchema" xmlns:p="http://schemas.microsoft.com/office/2006/metadata/properties" xmlns:ns3="21618085-5570-44c2-b0cb-81baf0369bfd" xmlns:ns4="589e3d35-ffa4-41af-91d8-641041575df4" targetNamespace="http://schemas.microsoft.com/office/2006/metadata/properties" ma:root="true" ma:fieldsID="51634a7c7caf14333cadd2b57cfdad9b" ns3:_="" ns4:_="">
    <xsd:import namespace="21618085-5570-44c2-b0cb-81baf0369bfd"/>
    <xsd:import namespace="589e3d35-ffa4-41af-91d8-641041575df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18085-5570-44c2-b0cb-81baf0369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9e3d35-ffa4-41af-91d8-641041575df4"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SharingHintHash" ma:index="16"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D6B468-A5DD-489D-BBDE-E16B4D59D93B}">
  <ds:schemaRefs>
    <ds:schemaRef ds:uri="http://schemas.openxmlformats.org/officeDocument/2006/bibliography"/>
  </ds:schemaRefs>
</ds:datastoreItem>
</file>

<file path=customXml/itemProps2.xml><?xml version="1.0" encoding="utf-8"?>
<ds:datastoreItem xmlns:ds="http://schemas.openxmlformats.org/officeDocument/2006/customXml" ds:itemID="{3C62EFEB-AC26-47E9-913D-98FFD9C06F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938A46-6D6A-4F8A-BA10-3A121A378263}">
  <ds:schemaRefs>
    <ds:schemaRef ds:uri="http://schemas.microsoft.com/sharepoint/v3/contenttype/forms"/>
  </ds:schemaRefs>
</ds:datastoreItem>
</file>

<file path=customXml/itemProps4.xml><?xml version="1.0" encoding="utf-8"?>
<ds:datastoreItem xmlns:ds="http://schemas.openxmlformats.org/officeDocument/2006/customXml" ds:itemID="{85253B3A-B36B-4E2D-A370-32A934A40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18085-5570-44c2-b0cb-81baf0369bfd"/>
    <ds:schemaRef ds:uri="589e3d35-ffa4-41af-91d8-641041575d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14</Pages>
  <Words>6273</Words>
  <Characters>38194</Characters>
  <Application>Microsoft Office Word</Application>
  <DocSecurity>0</DocSecurity>
  <Lines>318</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44379</CharactersWithSpaces>
  <SharedDoc>false</SharedDoc>
  <HLinks>
    <vt:vector size="30" baseType="variant">
      <vt:variant>
        <vt:i4>2883591</vt:i4>
      </vt:variant>
      <vt:variant>
        <vt:i4>12</vt:i4>
      </vt:variant>
      <vt:variant>
        <vt:i4>0</vt:i4>
      </vt:variant>
      <vt:variant>
        <vt:i4>5</vt:i4>
      </vt:variant>
      <vt:variant>
        <vt:lpwstr>mailto:rhoubal@dpmb.cz</vt:lpwstr>
      </vt:variant>
      <vt:variant>
        <vt:lpwstr/>
      </vt:variant>
      <vt:variant>
        <vt:i4>5111927</vt:i4>
      </vt:variant>
      <vt:variant>
        <vt:i4>9</vt:i4>
      </vt:variant>
      <vt:variant>
        <vt:i4>0</vt:i4>
      </vt:variant>
      <vt:variant>
        <vt:i4>5</vt:i4>
      </vt:variant>
      <vt:variant>
        <vt:lpwstr>mailto:zjarolin@dpmb.cz</vt:lpwstr>
      </vt:variant>
      <vt:variant>
        <vt:lpwstr/>
      </vt:variant>
      <vt:variant>
        <vt:i4>2883591</vt:i4>
      </vt:variant>
      <vt:variant>
        <vt:i4>6</vt:i4>
      </vt:variant>
      <vt:variant>
        <vt:i4>0</vt:i4>
      </vt:variant>
      <vt:variant>
        <vt:i4>5</vt:i4>
      </vt:variant>
      <vt:variant>
        <vt:lpwstr>mailto:rhoubal@dpmb.cz</vt:lpwstr>
      </vt:variant>
      <vt:variant>
        <vt:lpwstr/>
      </vt:variant>
      <vt:variant>
        <vt:i4>5111927</vt:i4>
      </vt:variant>
      <vt:variant>
        <vt:i4>3</vt:i4>
      </vt:variant>
      <vt:variant>
        <vt:i4>0</vt:i4>
      </vt:variant>
      <vt:variant>
        <vt:i4>5</vt:i4>
      </vt:variant>
      <vt:variant>
        <vt:lpwstr>mailto:zjarolin@dpmb.cz</vt:lpwstr>
      </vt:variant>
      <vt:variant>
        <vt:lpwstr/>
      </vt:variant>
      <vt:variant>
        <vt:i4>3473422</vt:i4>
      </vt:variant>
      <vt:variant>
        <vt:i4>0</vt:i4>
      </vt:variant>
      <vt:variant>
        <vt:i4>0</vt:i4>
      </vt:variant>
      <vt:variant>
        <vt:i4>5</vt:i4>
      </vt:variant>
      <vt:variant>
        <vt:lpwstr>mailto:vzurek@dpmb.cz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Petr Maršálek</dc:creator>
  <cp:keywords/>
  <cp:lastModifiedBy>Mohelská Lenka</cp:lastModifiedBy>
  <cp:revision>98</cp:revision>
  <cp:lastPrinted>2025-05-29T06:51:00Z</cp:lastPrinted>
  <dcterms:created xsi:type="dcterms:W3CDTF">2025-05-28T10:38:00Z</dcterms:created>
  <dcterms:modified xsi:type="dcterms:W3CDTF">2025-06-24T13:01:00Z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0x010100FFA6E0F04C8EE941892D766AE13C152E</vt:lpwstr>
  </property>
</Properties>
</file>